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807F2" w14:textId="77777777" w:rsidR="000719BB" w:rsidRDefault="000719BB" w:rsidP="006C2343">
      <w:pPr>
        <w:pStyle w:val="Titul2"/>
      </w:pPr>
    </w:p>
    <w:p w14:paraId="63E583BD" w14:textId="77777777" w:rsidR="00826B7B" w:rsidRDefault="00826B7B" w:rsidP="006C2343">
      <w:pPr>
        <w:pStyle w:val="Titul2"/>
      </w:pPr>
    </w:p>
    <w:p w14:paraId="76FBC5AB" w14:textId="77777777" w:rsidR="0035531B" w:rsidRPr="000719BB" w:rsidRDefault="0035531B" w:rsidP="0035531B">
      <w:pPr>
        <w:pStyle w:val="Titul2"/>
      </w:pPr>
      <w:r>
        <w:t>Díl 1</w:t>
      </w:r>
    </w:p>
    <w:p w14:paraId="33DB336C"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7B508B46" w14:textId="77777777" w:rsidR="00AD0C7B" w:rsidRDefault="00AD0C7B" w:rsidP="00AD0C7B">
      <w:pPr>
        <w:pStyle w:val="Titul2"/>
      </w:pPr>
    </w:p>
    <w:p w14:paraId="5BFC02DA" w14:textId="77777777" w:rsidR="0035531B" w:rsidRDefault="0035531B" w:rsidP="00AD0C7B">
      <w:pPr>
        <w:pStyle w:val="Titul2"/>
      </w:pPr>
      <w:r>
        <w:t>Část 2</w:t>
      </w:r>
    </w:p>
    <w:p w14:paraId="6E0639F0" w14:textId="77777777" w:rsidR="00AD0C7B" w:rsidRPr="00756F68" w:rsidRDefault="0035531B" w:rsidP="006C2343">
      <w:pPr>
        <w:pStyle w:val="Titul1"/>
        <w:rPr>
          <w:caps w:val="0"/>
          <w:sz w:val="48"/>
        </w:rPr>
      </w:pPr>
      <w:r w:rsidRPr="00756F68">
        <w:rPr>
          <w:caps w:val="0"/>
          <w:sz w:val="48"/>
        </w:rPr>
        <w:t>Pokyny pro dodavatele</w:t>
      </w:r>
    </w:p>
    <w:p w14:paraId="7FE996BB" w14:textId="77777777" w:rsidR="00A12463" w:rsidRDefault="00A12463" w:rsidP="00EB46E5">
      <w:pPr>
        <w:pStyle w:val="Titul2"/>
      </w:pPr>
    </w:p>
    <w:p w14:paraId="3F488F86" w14:textId="77777777" w:rsidR="00EB46E5" w:rsidRDefault="00EB46E5" w:rsidP="00EB46E5">
      <w:pPr>
        <w:pStyle w:val="Titul2"/>
      </w:pPr>
      <w:r w:rsidRPr="006C2343">
        <w:t>Zhotovení stavby</w:t>
      </w:r>
      <w:r w:rsidR="0035531B">
        <w:t xml:space="preserve"> </w:t>
      </w:r>
    </w:p>
    <w:p w14:paraId="5DB6F0CD" w14:textId="77777777" w:rsidR="0035531B" w:rsidRDefault="0035531B" w:rsidP="00EB46E5">
      <w:pPr>
        <w:pStyle w:val="Titul2"/>
      </w:pPr>
    </w:p>
    <w:p w14:paraId="4E40E29B" w14:textId="77777777" w:rsidR="0035531B" w:rsidRDefault="0035531B" w:rsidP="00EB46E5">
      <w:pPr>
        <w:pStyle w:val="Titul2"/>
      </w:pPr>
      <w:r w:rsidRPr="00015AA7">
        <w:t>„</w:t>
      </w:r>
      <w:r w:rsidR="00015AA7" w:rsidRPr="00015AA7">
        <w:t>Optimalizace traťového úseku Děčín východ (mimo) – Děčín-Prostřední Žleb (mimo)</w:t>
      </w:r>
      <w:r w:rsidRPr="00015AA7">
        <w:t>“</w:t>
      </w:r>
    </w:p>
    <w:p w14:paraId="2A4230FF" w14:textId="77777777" w:rsidR="00AD0C7B" w:rsidRPr="006C2343" w:rsidRDefault="00AD0C7B" w:rsidP="00EB46E5">
      <w:pPr>
        <w:pStyle w:val="Titul2"/>
      </w:pPr>
    </w:p>
    <w:p w14:paraId="485E7490" w14:textId="77777777" w:rsidR="00887491" w:rsidRDefault="00887491" w:rsidP="00887491">
      <w:pPr>
        <w:pStyle w:val="Text1-1"/>
        <w:numPr>
          <w:ilvl w:val="0"/>
          <w:numId w:val="0"/>
        </w:numPr>
        <w:tabs>
          <w:tab w:val="left" w:pos="708"/>
        </w:tabs>
        <w:ind w:left="737" w:hanging="737"/>
      </w:pPr>
      <w:r>
        <w:t xml:space="preserve">Č.j. </w:t>
      </w:r>
      <w:r w:rsidR="00015AA7">
        <w:t>30028/2020-SŽ-SSZ-OVZ</w:t>
      </w:r>
    </w:p>
    <w:p w14:paraId="6AAA8E8D" w14:textId="77777777" w:rsidR="00826B7B" w:rsidRPr="006C2343" w:rsidRDefault="00826B7B" w:rsidP="006C2343">
      <w:pPr>
        <w:pStyle w:val="Titul2"/>
      </w:pPr>
    </w:p>
    <w:p w14:paraId="2C2BBA0D" w14:textId="77777777" w:rsidR="006C2343" w:rsidRPr="006C2343" w:rsidRDefault="006C2343" w:rsidP="006C2343">
      <w:pPr>
        <w:pStyle w:val="Titul2"/>
      </w:pPr>
    </w:p>
    <w:p w14:paraId="248D3DBF" w14:textId="77777777" w:rsidR="00826B7B" w:rsidRDefault="00826B7B">
      <w:r>
        <w:br w:type="page"/>
      </w:r>
    </w:p>
    <w:p w14:paraId="598684A1" w14:textId="77777777" w:rsidR="00BD7E91" w:rsidRDefault="00BD7E91" w:rsidP="00FE4333">
      <w:pPr>
        <w:pStyle w:val="Nadpisbezsl1-1"/>
      </w:pPr>
      <w:r>
        <w:lastRenderedPageBreak/>
        <w:t>Obsah</w:t>
      </w:r>
      <w:r w:rsidR="00887F36">
        <w:t xml:space="preserve"> </w:t>
      </w:r>
    </w:p>
    <w:p w14:paraId="189AEFD4" w14:textId="77777777" w:rsidR="008023D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665434" w:history="1">
        <w:r w:rsidR="008023D8" w:rsidRPr="009A3636">
          <w:rPr>
            <w:rStyle w:val="Hypertextovodkaz"/>
          </w:rPr>
          <w:t>1.</w:t>
        </w:r>
        <w:r w:rsidR="008023D8">
          <w:rPr>
            <w:rFonts w:eastAsiaTheme="minorEastAsia"/>
            <w:caps w:val="0"/>
            <w:noProof/>
            <w:sz w:val="22"/>
            <w:szCs w:val="22"/>
            <w:lang w:eastAsia="cs-CZ"/>
          </w:rPr>
          <w:tab/>
        </w:r>
        <w:r w:rsidR="008023D8" w:rsidRPr="009A3636">
          <w:rPr>
            <w:rStyle w:val="Hypertextovodkaz"/>
          </w:rPr>
          <w:t>ÚVODNÍ USTANOVENÍ</w:t>
        </w:r>
        <w:r w:rsidR="008023D8">
          <w:rPr>
            <w:noProof/>
            <w:webHidden/>
          </w:rPr>
          <w:tab/>
        </w:r>
        <w:r w:rsidR="008023D8">
          <w:rPr>
            <w:noProof/>
            <w:webHidden/>
          </w:rPr>
          <w:fldChar w:fldCharType="begin"/>
        </w:r>
        <w:r w:rsidR="008023D8">
          <w:rPr>
            <w:noProof/>
            <w:webHidden/>
          </w:rPr>
          <w:instrText xml:space="preserve"> PAGEREF _Toc53665434 \h </w:instrText>
        </w:r>
        <w:r w:rsidR="008023D8">
          <w:rPr>
            <w:noProof/>
            <w:webHidden/>
          </w:rPr>
        </w:r>
        <w:r w:rsidR="008023D8">
          <w:rPr>
            <w:noProof/>
            <w:webHidden/>
          </w:rPr>
          <w:fldChar w:fldCharType="separate"/>
        </w:r>
        <w:r w:rsidR="008023D8">
          <w:rPr>
            <w:noProof/>
            <w:webHidden/>
          </w:rPr>
          <w:t>3</w:t>
        </w:r>
        <w:r w:rsidR="008023D8">
          <w:rPr>
            <w:noProof/>
            <w:webHidden/>
          </w:rPr>
          <w:fldChar w:fldCharType="end"/>
        </w:r>
      </w:hyperlink>
    </w:p>
    <w:p w14:paraId="0AEF5B9B" w14:textId="77777777" w:rsidR="008023D8" w:rsidRDefault="00CB7E3E">
      <w:pPr>
        <w:pStyle w:val="Obsah1"/>
        <w:rPr>
          <w:rFonts w:eastAsiaTheme="minorEastAsia"/>
          <w:caps w:val="0"/>
          <w:noProof/>
          <w:sz w:val="22"/>
          <w:szCs w:val="22"/>
          <w:lang w:eastAsia="cs-CZ"/>
        </w:rPr>
      </w:pPr>
      <w:hyperlink w:anchor="_Toc53665435" w:history="1">
        <w:r w:rsidR="008023D8" w:rsidRPr="009A3636">
          <w:rPr>
            <w:rStyle w:val="Hypertextovodkaz"/>
          </w:rPr>
          <w:t>2.</w:t>
        </w:r>
        <w:r w:rsidR="008023D8">
          <w:rPr>
            <w:rFonts w:eastAsiaTheme="minorEastAsia"/>
            <w:caps w:val="0"/>
            <w:noProof/>
            <w:sz w:val="22"/>
            <w:szCs w:val="22"/>
            <w:lang w:eastAsia="cs-CZ"/>
          </w:rPr>
          <w:tab/>
        </w:r>
        <w:r w:rsidR="008023D8" w:rsidRPr="009A3636">
          <w:rPr>
            <w:rStyle w:val="Hypertextovodkaz"/>
          </w:rPr>
          <w:t>IDENTIFIKAČNÍ ÚDAJE ZADAVATELE</w:t>
        </w:r>
        <w:r w:rsidR="008023D8">
          <w:rPr>
            <w:noProof/>
            <w:webHidden/>
          </w:rPr>
          <w:tab/>
        </w:r>
        <w:r w:rsidR="008023D8">
          <w:rPr>
            <w:noProof/>
            <w:webHidden/>
          </w:rPr>
          <w:fldChar w:fldCharType="begin"/>
        </w:r>
        <w:r w:rsidR="008023D8">
          <w:rPr>
            <w:noProof/>
            <w:webHidden/>
          </w:rPr>
          <w:instrText xml:space="preserve"> PAGEREF _Toc53665435 \h </w:instrText>
        </w:r>
        <w:r w:rsidR="008023D8">
          <w:rPr>
            <w:noProof/>
            <w:webHidden/>
          </w:rPr>
        </w:r>
        <w:r w:rsidR="008023D8">
          <w:rPr>
            <w:noProof/>
            <w:webHidden/>
          </w:rPr>
          <w:fldChar w:fldCharType="separate"/>
        </w:r>
        <w:r w:rsidR="008023D8">
          <w:rPr>
            <w:noProof/>
            <w:webHidden/>
          </w:rPr>
          <w:t>3</w:t>
        </w:r>
        <w:r w:rsidR="008023D8">
          <w:rPr>
            <w:noProof/>
            <w:webHidden/>
          </w:rPr>
          <w:fldChar w:fldCharType="end"/>
        </w:r>
      </w:hyperlink>
    </w:p>
    <w:p w14:paraId="1B99F6A5" w14:textId="77777777" w:rsidR="008023D8" w:rsidRDefault="00CB7E3E">
      <w:pPr>
        <w:pStyle w:val="Obsah1"/>
        <w:rPr>
          <w:rFonts w:eastAsiaTheme="minorEastAsia"/>
          <w:caps w:val="0"/>
          <w:noProof/>
          <w:sz w:val="22"/>
          <w:szCs w:val="22"/>
          <w:lang w:eastAsia="cs-CZ"/>
        </w:rPr>
      </w:pPr>
      <w:hyperlink w:anchor="_Toc53665436" w:history="1">
        <w:r w:rsidR="008023D8" w:rsidRPr="009A3636">
          <w:rPr>
            <w:rStyle w:val="Hypertextovodkaz"/>
          </w:rPr>
          <w:t>3.</w:t>
        </w:r>
        <w:r w:rsidR="008023D8">
          <w:rPr>
            <w:rFonts w:eastAsiaTheme="minorEastAsia"/>
            <w:caps w:val="0"/>
            <w:noProof/>
            <w:sz w:val="22"/>
            <w:szCs w:val="22"/>
            <w:lang w:eastAsia="cs-CZ"/>
          </w:rPr>
          <w:tab/>
        </w:r>
        <w:r w:rsidR="008023D8" w:rsidRPr="009A3636">
          <w:rPr>
            <w:rStyle w:val="Hypertextovodkaz"/>
          </w:rPr>
          <w:t>KOMUNIKACE MEZI ZADAVATELEM a DODAVATELEM</w:t>
        </w:r>
        <w:r w:rsidR="008023D8">
          <w:rPr>
            <w:noProof/>
            <w:webHidden/>
          </w:rPr>
          <w:tab/>
        </w:r>
        <w:r w:rsidR="008023D8">
          <w:rPr>
            <w:noProof/>
            <w:webHidden/>
          </w:rPr>
          <w:fldChar w:fldCharType="begin"/>
        </w:r>
        <w:r w:rsidR="008023D8">
          <w:rPr>
            <w:noProof/>
            <w:webHidden/>
          </w:rPr>
          <w:instrText xml:space="preserve"> PAGEREF _Toc53665436 \h </w:instrText>
        </w:r>
        <w:r w:rsidR="008023D8">
          <w:rPr>
            <w:noProof/>
            <w:webHidden/>
          </w:rPr>
        </w:r>
        <w:r w:rsidR="008023D8">
          <w:rPr>
            <w:noProof/>
            <w:webHidden/>
          </w:rPr>
          <w:fldChar w:fldCharType="separate"/>
        </w:r>
        <w:r w:rsidR="008023D8">
          <w:rPr>
            <w:noProof/>
            <w:webHidden/>
          </w:rPr>
          <w:t>4</w:t>
        </w:r>
        <w:r w:rsidR="008023D8">
          <w:rPr>
            <w:noProof/>
            <w:webHidden/>
          </w:rPr>
          <w:fldChar w:fldCharType="end"/>
        </w:r>
      </w:hyperlink>
    </w:p>
    <w:p w14:paraId="7C97C74B" w14:textId="77777777" w:rsidR="008023D8" w:rsidRDefault="00CB7E3E">
      <w:pPr>
        <w:pStyle w:val="Obsah1"/>
        <w:rPr>
          <w:rFonts w:eastAsiaTheme="minorEastAsia"/>
          <w:caps w:val="0"/>
          <w:noProof/>
          <w:sz w:val="22"/>
          <w:szCs w:val="22"/>
          <w:lang w:eastAsia="cs-CZ"/>
        </w:rPr>
      </w:pPr>
      <w:hyperlink w:anchor="_Toc53665437" w:history="1">
        <w:r w:rsidR="008023D8" w:rsidRPr="009A3636">
          <w:rPr>
            <w:rStyle w:val="Hypertextovodkaz"/>
          </w:rPr>
          <w:t>4.</w:t>
        </w:r>
        <w:r w:rsidR="008023D8">
          <w:rPr>
            <w:rFonts w:eastAsiaTheme="minorEastAsia"/>
            <w:caps w:val="0"/>
            <w:noProof/>
            <w:sz w:val="22"/>
            <w:szCs w:val="22"/>
            <w:lang w:eastAsia="cs-CZ"/>
          </w:rPr>
          <w:tab/>
        </w:r>
        <w:r w:rsidR="008023D8" w:rsidRPr="009A3636">
          <w:rPr>
            <w:rStyle w:val="Hypertextovodkaz"/>
          </w:rPr>
          <w:t>ÚČEL a PŘEDMĚT PLNĚNÍ VEŘEJNÉ ZAKÁZKY</w:t>
        </w:r>
        <w:r w:rsidR="008023D8">
          <w:rPr>
            <w:noProof/>
            <w:webHidden/>
          </w:rPr>
          <w:tab/>
        </w:r>
        <w:r w:rsidR="008023D8">
          <w:rPr>
            <w:noProof/>
            <w:webHidden/>
          </w:rPr>
          <w:fldChar w:fldCharType="begin"/>
        </w:r>
        <w:r w:rsidR="008023D8">
          <w:rPr>
            <w:noProof/>
            <w:webHidden/>
          </w:rPr>
          <w:instrText xml:space="preserve"> PAGEREF _Toc53665437 \h </w:instrText>
        </w:r>
        <w:r w:rsidR="008023D8">
          <w:rPr>
            <w:noProof/>
            <w:webHidden/>
          </w:rPr>
        </w:r>
        <w:r w:rsidR="008023D8">
          <w:rPr>
            <w:noProof/>
            <w:webHidden/>
          </w:rPr>
          <w:fldChar w:fldCharType="separate"/>
        </w:r>
        <w:r w:rsidR="008023D8">
          <w:rPr>
            <w:noProof/>
            <w:webHidden/>
          </w:rPr>
          <w:t>4</w:t>
        </w:r>
        <w:r w:rsidR="008023D8">
          <w:rPr>
            <w:noProof/>
            <w:webHidden/>
          </w:rPr>
          <w:fldChar w:fldCharType="end"/>
        </w:r>
      </w:hyperlink>
    </w:p>
    <w:p w14:paraId="65C580A7" w14:textId="77777777" w:rsidR="008023D8" w:rsidRDefault="00CB7E3E">
      <w:pPr>
        <w:pStyle w:val="Obsah1"/>
        <w:rPr>
          <w:rFonts w:eastAsiaTheme="minorEastAsia"/>
          <w:caps w:val="0"/>
          <w:noProof/>
          <w:sz w:val="22"/>
          <w:szCs w:val="22"/>
          <w:lang w:eastAsia="cs-CZ"/>
        </w:rPr>
      </w:pPr>
      <w:hyperlink w:anchor="_Toc53665438" w:history="1">
        <w:r w:rsidR="008023D8" w:rsidRPr="009A3636">
          <w:rPr>
            <w:rStyle w:val="Hypertextovodkaz"/>
          </w:rPr>
          <w:t>5.</w:t>
        </w:r>
        <w:r w:rsidR="008023D8">
          <w:rPr>
            <w:rFonts w:eastAsiaTheme="minorEastAsia"/>
            <w:caps w:val="0"/>
            <w:noProof/>
            <w:sz w:val="22"/>
            <w:szCs w:val="22"/>
            <w:lang w:eastAsia="cs-CZ"/>
          </w:rPr>
          <w:tab/>
        </w:r>
        <w:r w:rsidR="008023D8" w:rsidRPr="009A3636">
          <w:rPr>
            <w:rStyle w:val="Hypertextovodkaz"/>
          </w:rPr>
          <w:t>ZDROJE FINANCOVÁNÍ a PŘEDPOKLÁDANÁ HODNOTA VEŘEJNÉ ZAKÁZKY</w:t>
        </w:r>
        <w:r w:rsidR="008023D8">
          <w:rPr>
            <w:noProof/>
            <w:webHidden/>
          </w:rPr>
          <w:tab/>
        </w:r>
        <w:r w:rsidR="008023D8">
          <w:rPr>
            <w:noProof/>
            <w:webHidden/>
          </w:rPr>
          <w:fldChar w:fldCharType="begin"/>
        </w:r>
        <w:r w:rsidR="008023D8">
          <w:rPr>
            <w:noProof/>
            <w:webHidden/>
          </w:rPr>
          <w:instrText xml:space="preserve"> PAGEREF _Toc53665438 \h </w:instrText>
        </w:r>
        <w:r w:rsidR="008023D8">
          <w:rPr>
            <w:noProof/>
            <w:webHidden/>
          </w:rPr>
        </w:r>
        <w:r w:rsidR="008023D8">
          <w:rPr>
            <w:noProof/>
            <w:webHidden/>
          </w:rPr>
          <w:fldChar w:fldCharType="separate"/>
        </w:r>
        <w:r w:rsidR="008023D8">
          <w:rPr>
            <w:noProof/>
            <w:webHidden/>
          </w:rPr>
          <w:t>4</w:t>
        </w:r>
        <w:r w:rsidR="008023D8">
          <w:rPr>
            <w:noProof/>
            <w:webHidden/>
          </w:rPr>
          <w:fldChar w:fldCharType="end"/>
        </w:r>
      </w:hyperlink>
    </w:p>
    <w:p w14:paraId="64E582F9" w14:textId="77777777" w:rsidR="008023D8" w:rsidRDefault="00CB7E3E">
      <w:pPr>
        <w:pStyle w:val="Obsah1"/>
        <w:rPr>
          <w:rFonts w:eastAsiaTheme="minorEastAsia"/>
          <w:caps w:val="0"/>
          <w:noProof/>
          <w:sz w:val="22"/>
          <w:szCs w:val="22"/>
          <w:lang w:eastAsia="cs-CZ"/>
        </w:rPr>
      </w:pPr>
      <w:hyperlink w:anchor="_Toc53665439" w:history="1">
        <w:r w:rsidR="008023D8" w:rsidRPr="009A3636">
          <w:rPr>
            <w:rStyle w:val="Hypertextovodkaz"/>
          </w:rPr>
          <w:t>6.</w:t>
        </w:r>
        <w:r w:rsidR="008023D8">
          <w:rPr>
            <w:rFonts w:eastAsiaTheme="minorEastAsia"/>
            <w:caps w:val="0"/>
            <w:noProof/>
            <w:sz w:val="22"/>
            <w:szCs w:val="22"/>
            <w:lang w:eastAsia="cs-CZ"/>
          </w:rPr>
          <w:tab/>
        </w:r>
        <w:r w:rsidR="008023D8" w:rsidRPr="009A3636">
          <w:rPr>
            <w:rStyle w:val="Hypertextovodkaz"/>
          </w:rPr>
          <w:t>OBSAH ZADÁVACÍ DOKUMENTACE</w:t>
        </w:r>
        <w:r w:rsidR="008023D8">
          <w:rPr>
            <w:noProof/>
            <w:webHidden/>
          </w:rPr>
          <w:tab/>
        </w:r>
        <w:r w:rsidR="008023D8">
          <w:rPr>
            <w:noProof/>
            <w:webHidden/>
          </w:rPr>
          <w:fldChar w:fldCharType="begin"/>
        </w:r>
        <w:r w:rsidR="008023D8">
          <w:rPr>
            <w:noProof/>
            <w:webHidden/>
          </w:rPr>
          <w:instrText xml:space="preserve"> PAGEREF _Toc53665439 \h </w:instrText>
        </w:r>
        <w:r w:rsidR="008023D8">
          <w:rPr>
            <w:noProof/>
            <w:webHidden/>
          </w:rPr>
        </w:r>
        <w:r w:rsidR="008023D8">
          <w:rPr>
            <w:noProof/>
            <w:webHidden/>
          </w:rPr>
          <w:fldChar w:fldCharType="separate"/>
        </w:r>
        <w:r w:rsidR="008023D8">
          <w:rPr>
            <w:noProof/>
            <w:webHidden/>
          </w:rPr>
          <w:t>5</w:t>
        </w:r>
        <w:r w:rsidR="008023D8">
          <w:rPr>
            <w:noProof/>
            <w:webHidden/>
          </w:rPr>
          <w:fldChar w:fldCharType="end"/>
        </w:r>
      </w:hyperlink>
    </w:p>
    <w:p w14:paraId="53DE7168" w14:textId="77777777" w:rsidR="008023D8" w:rsidRDefault="00CB7E3E">
      <w:pPr>
        <w:pStyle w:val="Obsah1"/>
        <w:rPr>
          <w:rFonts w:eastAsiaTheme="minorEastAsia"/>
          <w:caps w:val="0"/>
          <w:noProof/>
          <w:sz w:val="22"/>
          <w:szCs w:val="22"/>
          <w:lang w:eastAsia="cs-CZ"/>
        </w:rPr>
      </w:pPr>
      <w:hyperlink w:anchor="_Toc53665440" w:history="1">
        <w:r w:rsidR="008023D8" w:rsidRPr="009A3636">
          <w:rPr>
            <w:rStyle w:val="Hypertextovodkaz"/>
          </w:rPr>
          <w:t>7.</w:t>
        </w:r>
        <w:r w:rsidR="008023D8">
          <w:rPr>
            <w:rFonts w:eastAsiaTheme="minorEastAsia"/>
            <w:caps w:val="0"/>
            <w:noProof/>
            <w:sz w:val="22"/>
            <w:szCs w:val="22"/>
            <w:lang w:eastAsia="cs-CZ"/>
          </w:rPr>
          <w:tab/>
        </w:r>
        <w:r w:rsidR="008023D8" w:rsidRPr="009A3636">
          <w:rPr>
            <w:rStyle w:val="Hypertextovodkaz"/>
          </w:rPr>
          <w:t>VYSVĚTLENÍ, ZMĚNY a DOPLNĚNÍ ZADÁVACÍ DOKUMENTACE</w:t>
        </w:r>
        <w:r w:rsidR="008023D8">
          <w:rPr>
            <w:noProof/>
            <w:webHidden/>
          </w:rPr>
          <w:tab/>
        </w:r>
        <w:r w:rsidR="008023D8">
          <w:rPr>
            <w:noProof/>
            <w:webHidden/>
          </w:rPr>
          <w:fldChar w:fldCharType="begin"/>
        </w:r>
        <w:r w:rsidR="008023D8">
          <w:rPr>
            <w:noProof/>
            <w:webHidden/>
          </w:rPr>
          <w:instrText xml:space="preserve"> PAGEREF _Toc53665440 \h </w:instrText>
        </w:r>
        <w:r w:rsidR="008023D8">
          <w:rPr>
            <w:noProof/>
            <w:webHidden/>
          </w:rPr>
        </w:r>
        <w:r w:rsidR="008023D8">
          <w:rPr>
            <w:noProof/>
            <w:webHidden/>
          </w:rPr>
          <w:fldChar w:fldCharType="separate"/>
        </w:r>
        <w:r w:rsidR="008023D8">
          <w:rPr>
            <w:noProof/>
            <w:webHidden/>
          </w:rPr>
          <w:t>6</w:t>
        </w:r>
        <w:r w:rsidR="008023D8">
          <w:rPr>
            <w:noProof/>
            <w:webHidden/>
          </w:rPr>
          <w:fldChar w:fldCharType="end"/>
        </w:r>
      </w:hyperlink>
    </w:p>
    <w:p w14:paraId="17B192A7" w14:textId="77777777" w:rsidR="008023D8" w:rsidRDefault="00CB7E3E">
      <w:pPr>
        <w:pStyle w:val="Obsah1"/>
        <w:rPr>
          <w:rFonts w:eastAsiaTheme="minorEastAsia"/>
          <w:caps w:val="0"/>
          <w:noProof/>
          <w:sz w:val="22"/>
          <w:szCs w:val="22"/>
          <w:lang w:eastAsia="cs-CZ"/>
        </w:rPr>
      </w:pPr>
      <w:hyperlink w:anchor="_Toc53665441" w:history="1">
        <w:r w:rsidR="008023D8" w:rsidRPr="009A3636">
          <w:rPr>
            <w:rStyle w:val="Hypertextovodkaz"/>
          </w:rPr>
          <w:t>8.</w:t>
        </w:r>
        <w:r w:rsidR="008023D8">
          <w:rPr>
            <w:rFonts w:eastAsiaTheme="minorEastAsia"/>
            <w:caps w:val="0"/>
            <w:noProof/>
            <w:sz w:val="22"/>
            <w:szCs w:val="22"/>
            <w:lang w:eastAsia="cs-CZ"/>
          </w:rPr>
          <w:tab/>
        </w:r>
        <w:r w:rsidR="008023D8" w:rsidRPr="009A3636">
          <w:rPr>
            <w:rStyle w:val="Hypertextovodkaz"/>
          </w:rPr>
          <w:t>POŽADAVKY ZADAVATELE NA KVALIFIKACI</w:t>
        </w:r>
        <w:r w:rsidR="008023D8">
          <w:rPr>
            <w:noProof/>
            <w:webHidden/>
          </w:rPr>
          <w:tab/>
        </w:r>
        <w:r w:rsidR="008023D8">
          <w:rPr>
            <w:noProof/>
            <w:webHidden/>
          </w:rPr>
          <w:fldChar w:fldCharType="begin"/>
        </w:r>
        <w:r w:rsidR="008023D8">
          <w:rPr>
            <w:noProof/>
            <w:webHidden/>
          </w:rPr>
          <w:instrText xml:space="preserve"> PAGEREF _Toc53665441 \h </w:instrText>
        </w:r>
        <w:r w:rsidR="008023D8">
          <w:rPr>
            <w:noProof/>
            <w:webHidden/>
          </w:rPr>
        </w:r>
        <w:r w:rsidR="008023D8">
          <w:rPr>
            <w:noProof/>
            <w:webHidden/>
          </w:rPr>
          <w:fldChar w:fldCharType="separate"/>
        </w:r>
        <w:r w:rsidR="008023D8">
          <w:rPr>
            <w:noProof/>
            <w:webHidden/>
          </w:rPr>
          <w:t>7</w:t>
        </w:r>
        <w:r w:rsidR="008023D8">
          <w:rPr>
            <w:noProof/>
            <w:webHidden/>
          </w:rPr>
          <w:fldChar w:fldCharType="end"/>
        </w:r>
      </w:hyperlink>
    </w:p>
    <w:p w14:paraId="1253CB6A" w14:textId="77777777" w:rsidR="008023D8" w:rsidRDefault="00CB7E3E">
      <w:pPr>
        <w:pStyle w:val="Obsah1"/>
        <w:rPr>
          <w:rFonts w:eastAsiaTheme="minorEastAsia"/>
          <w:caps w:val="0"/>
          <w:noProof/>
          <w:sz w:val="22"/>
          <w:szCs w:val="22"/>
          <w:lang w:eastAsia="cs-CZ"/>
        </w:rPr>
      </w:pPr>
      <w:hyperlink w:anchor="_Toc53665442" w:history="1">
        <w:r w:rsidR="008023D8" w:rsidRPr="009A3636">
          <w:rPr>
            <w:rStyle w:val="Hypertextovodkaz"/>
          </w:rPr>
          <w:t>9.</w:t>
        </w:r>
        <w:r w:rsidR="008023D8">
          <w:rPr>
            <w:rFonts w:eastAsiaTheme="minorEastAsia"/>
            <w:caps w:val="0"/>
            <w:noProof/>
            <w:sz w:val="22"/>
            <w:szCs w:val="22"/>
            <w:lang w:eastAsia="cs-CZ"/>
          </w:rPr>
          <w:tab/>
        </w:r>
        <w:r w:rsidR="008023D8" w:rsidRPr="009A3636">
          <w:rPr>
            <w:rStyle w:val="Hypertextovodkaz"/>
          </w:rPr>
          <w:t>DALŠÍ INFORMACE/DOKUMENTY PŘEDKLÁDANÉ DODAVATELEM v NABÍDCE</w:t>
        </w:r>
        <w:r w:rsidR="008023D8">
          <w:rPr>
            <w:noProof/>
            <w:webHidden/>
          </w:rPr>
          <w:tab/>
        </w:r>
        <w:r w:rsidR="008023D8">
          <w:rPr>
            <w:noProof/>
            <w:webHidden/>
          </w:rPr>
          <w:fldChar w:fldCharType="begin"/>
        </w:r>
        <w:r w:rsidR="008023D8">
          <w:rPr>
            <w:noProof/>
            <w:webHidden/>
          </w:rPr>
          <w:instrText xml:space="preserve"> PAGEREF _Toc53665442 \h </w:instrText>
        </w:r>
        <w:r w:rsidR="008023D8">
          <w:rPr>
            <w:noProof/>
            <w:webHidden/>
          </w:rPr>
        </w:r>
        <w:r w:rsidR="008023D8">
          <w:rPr>
            <w:noProof/>
            <w:webHidden/>
          </w:rPr>
          <w:fldChar w:fldCharType="separate"/>
        </w:r>
        <w:r w:rsidR="008023D8">
          <w:rPr>
            <w:noProof/>
            <w:webHidden/>
          </w:rPr>
          <w:t>29</w:t>
        </w:r>
        <w:r w:rsidR="008023D8">
          <w:rPr>
            <w:noProof/>
            <w:webHidden/>
          </w:rPr>
          <w:fldChar w:fldCharType="end"/>
        </w:r>
      </w:hyperlink>
    </w:p>
    <w:p w14:paraId="33AF6492" w14:textId="77777777" w:rsidR="008023D8" w:rsidRDefault="00CB7E3E">
      <w:pPr>
        <w:pStyle w:val="Obsah1"/>
        <w:rPr>
          <w:rFonts w:eastAsiaTheme="minorEastAsia"/>
          <w:caps w:val="0"/>
          <w:noProof/>
          <w:sz w:val="22"/>
          <w:szCs w:val="22"/>
          <w:lang w:eastAsia="cs-CZ"/>
        </w:rPr>
      </w:pPr>
      <w:hyperlink w:anchor="_Toc53665443" w:history="1">
        <w:r w:rsidR="008023D8" w:rsidRPr="009A3636">
          <w:rPr>
            <w:rStyle w:val="Hypertextovodkaz"/>
          </w:rPr>
          <w:t>10.</w:t>
        </w:r>
        <w:r w:rsidR="008023D8">
          <w:rPr>
            <w:rFonts w:eastAsiaTheme="minorEastAsia"/>
            <w:caps w:val="0"/>
            <w:noProof/>
            <w:sz w:val="22"/>
            <w:szCs w:val="22"/>
            <w:lang w:eastAsia="cs-CZ"/>
          </w:rPr>
          <w:tab/>
        </w:r>
        <w:r w:rsidR="008023D8" w:rsidRPr="009A3636">
          <w:rPr>
            <w:rStyle w:val="Hypertextovodkaz"/>
          </w:rPr>
          <w:t>PROHLÍDKA MÍSTA PLNĚNÍ (STAVENIŠTĚ)</w:t>
        </w:r>
        <w:r w:rsidR="008023D8">
          <w:rPr>
            <w:noProof/>
            <w:webHidden/>
          </w:rPr>
          <w:tab/>
        </w:r>
        <w:r w:rsidR="008023D8">
          <w:rPr>
            <w:noProof/>
            <w:webHidden/>
          </w:rPr>
          <w:fldChar w:fldCharType="begin"/>
        </w:r>
        <w:r w:rsidR="008023D8">
          <w:rPr>
            <w:noProof/>
            <w:webHidden/>
          </w:rPr>
          <w:instrText xml:space="preserve"> PAGEREF _Toc53665443 \h </w:instrText>
        </w:r>
        <w:r w:rsidR="008023D8">
          <w:rPr>
            <w:noProof/>
            <w:webHidden/>
          </w:rPr>
        </w:r>
        <w:r w:rsidR="008023D8">
          <w:rPr>
            <w:noProof/>
            <w:webHidden/>
          </w:rPr>
          <w:fldChar w:fldCharType="separate"/>
        </w:r>
        <w:r w:rsidR="008023D8">
          <w:rPr>
            <w:noProof/>
            <w:webHidden/>
          </w:rPr>
          <w:t>37</w:t>
        </w:r>
        <w:r w:rsidR="008023D8">
          <w:rPr>
            <w:noProof/>
            <w:webHidden/>
          </w:rPr>
          <w:fldChar w:fldCharType="end"/>
        </w:r>
      </w:hyperlink>
    </w:p>
    <w:p w14:paraId="6AB1FE51" w14:textId="77777777" w:rsidR="008023D8" w:rsidRDefault="00CB7E3E">
      <w:pPr>
        <w:pStyle w:val="Obsah1"/>
        <w:rPr>
          <w:rFonts w:eastAsiaTheme="minorEastAsia"/>
          <w:caps w:val="0"/>
          <w:noProof/>
          <w:sz w:val="22"/>
          <w:szCs w:val="22"/>
          <w:lang w:eastAsia="cs-CZ"/>
        </w:rPr>
      </w:pPr>
      <w:hyperlink w:anchor="_Toc53665444" w:history="1">
        <w:r w:rsidR="008023D8" w:rsidRPr="009A3636">
          <w:rPr>
            <w:rStyle w:val="Hypertextovodkaz"/>
          </w:rPr>
          <w:t>11.</w:t>
        </w:r>
        <w:r w:rsidR="008023D8">
          <w:rPr>
            <w:rFonts w:eastAsiaTheme="minorEastAsia"/>
            <w:caps w:val="0"/>
            <w:noProof/>
            <w:sz w:val="22"/>
            <w:szCs w:val="22"/>
            <w:lang w:eastAsia="cs-CZ"/>
          </w:rPr>
          <w:tab/>
        </w:r>
        <w:r w:rsidR="008023D8" w:rsidRPr="009A3636">
          <w:rPr>
            <w:rStyle w:val="Hypertextovodkaz"/>
          </w:rPr>
          <w:t>JAZYK NABÍDEK A KOMUNIKAČNÍ JAZYK</w:t>
        </w:r>
        <w:r w:rsidR="008023D8">
          <w:rPr>
            <w:noProof/>
            <w:webHidden/>
          </w:rPr>
          <w:tab/>
        </w:r>
        <w:r w:rsidR="008023D8">
          <w:rPr>
            <w:noProof/>
            <w:webHidden/>
          </w:rPr>
          <w:fldChar w:fldCharType="begin"/>
        </w:r>
        <w:r w:rsidR="008023D8">
          <w:rPr>
            <w:noProof/>
            <w:webHidden/>
          </w:rPr>
          <w:instrText xml:space="preserve"> PAGEREF _Toc53665444 \h </w:instrText>
        </w:r>
        <w:r w:rsidR="008023D8">
          <w:rPr>
            <w:noProof/>
            <w:webHidden/>
          </w:rPr>
        </w:r>
        <w:r w:rsidR="008023D8">
          <w:rPr>
            <w:noProof/>
            <w:webHidden/>
          </w:rPr>
          <w:fldChar w:fldCharType="separate"/>
        </w:r>
        <w:r w:rsidR="008023D8">
          <w:rPr>
            <w:noProof/>
            <w:webHidden/>
          </w:rPr>
          <w:t>37</w:t>
        </w:r>
        <w:r w:rsidR="008023D8">
          <w:rPr>
            <w:noProof/>
            <w:webHidden/>
          </w:rPr>
          <w:fldChar w:fldCharType="end"/>
        </w:r>
      </w:hyperlink>
    </w:p>
    <w:p w14:paraId="49765BFE" w14:textId="77777777" w:rsidR="008023D8" w:rsidRDefault="00CB7E3E">
      <w:pPr>
        <w:pStyle w:val="Obsah1"/>
        <w:rPr>
          <w:rFonts w:eastAsiaTheme="minorEastAsia"/>
          <w:caps w:val="0"/>
          <w:noProof/>
          <w:sz w:val="22"/>
          <w:szCs w:val="22"/>
          <w:lang w:eastAsia="cs-CZ"/>
        </w:rPr>
      </w:pPr>
      <w:hyperlink w:anchor="_Toc53665445" w:history="1">
        <w:r w:rsidR="008023D8" w:rsidRPr="009A3636">
          <w:rPr>
            <w:rStyle w:val="Hypertextovodkaz"/>
          </w:rPr>
          <w:t>12.</w:t>
        </w:r>
        <w:r w:rsidR="008023D8">
          <w:rPr>
            <w:rFonts w:eastAsiaTheme="minorEastAsia"/>
            <w:caps w:val="0"/>
            <w:noProof/>
            <w:sz w:val="22"/>
            <w:szCs w:val="22"/>
            <w:lang w:eastAsia="cs-CZ"/>
          </w:rPr>
          <w:tab/>
        </w:r>
        <w:r w:rsidR="008023D8" w:rsidRPr="009A3636">
          <w:rPr>
            <w:rStyle w:val="Hypertextovodkaz"/>
          </w:rPr>
          <w:t>OBSAH a PODÁVÁNÍ NABÍDEK</w:t>
        </w:r>
        <w:r w:rsidR="008023D8">
          <w:rPr>
            <w:noProof/>
            <w:webHidden/>
          </w:rPr>
          <w:tab/>
        </w:r>
        <w:r w:rsidR="008023D8">
          <w:rPr>
            <w:noProof/>
            <w:webHidden/>
          </w:rPr>
          <w:fldChar w:fldCharType="begin"/>
        </w:r>
        <w:r w:rsidR="008023D8">
          <w:rPr>
            <w:noProof/>
            <w:webHidden/>
          </w:rPr>
          <w:instrText xml:space="preserve"> PAGEREF _Toc53665445 \h </w:instrText>
        </w:r>
        <w:r w:rsidR="008023D8">
          <w:rPr>
            <w:noProof/>
            <w:webHidden/>
          </w:rPr>
        </w:r>
        <w:r w:rsidR="008023D8">
          <w:rPr>
            <w:noProof/>
            <w:webHidden/>
          </w:rPr>
          <w:fldChar w:fldCharType="separate"/>
        </w:r>
        <w:r w:rsidR="008023D8">
          <w:rPr>
            <w:noProof/>
            <w:webHidden/>
          </w:rPr>
          <w:t>37</w:t>
        </w:r>
        <w:r w:rsidR="008023D8">
          <w:rPr>
            <w:noProof/>
            <w:webHidden/>
          </w:rPr>
          <w:fldChar w:fldCharType="end"/>
        </w:r>
      </w:hyperlink>
    </w:p>
    <w:p w14:paraId="5CB3EEB2" w14:textId="77777777" w:rsidR="008023D8" w:rsidRDefault="00CB7E3E">
      <w:pPr>
        <w:pStyle w:val="Obsah1"/>
        <w:rPr>
          <w:rFonts w:eastAsiaTheme="minorEastAsia"/>
          <w:caps w:val="0"/>
          <w:noProof/>
          <w:sz w:val="22"/>
          <w:szCs w:val="22"/>
          <w:lang w:eastAsia="cs-CZ"/>
        </w:rPr>
      </w:pPr>
      <w:hyperlink w:anchor="_Toc53665446" w:history="1">
        <w:r w:rsidR="008023D8" w:rsidRPr="009A3636">
          <w:rPr>
            <w:rStyle w:val="Hypertextovodkaz"/>
          </w:rPr>
          <w:t>13.</w:t>
        </w:r>
        <w:r w:rsidR="008023D8">
          <w:rPr>
            <w:rFonts w:eastAsiaTheme="minorEastAsia"/>
            <w:caps w:val="0"/>
            <w:noProof/>
            <w:sz w:val="22"/>
            <w:szCs w:val="22"/>
            <w:lang w:eastAsia="cs-CZ"/>
          </w:rPr>
          <w:tab/>
        </w:r>
        <w:r w:rsidR="008023D8" w:rsidRPr="009A3636">
          <w:rPr>
            <w:rStyle w:val="Hypertextovodkaz"/>
          </w:rPr>
          <w:t>POŽADAVKY NA ZPRACOVÁNÍ NABÍDKOVÉ CENY</w:t>
        </w:r>
        <w:r w:rsidR="008023D8">
          <w:rPr>
            <w:noProof/>
            <w:webHidden/>
          </w:rPr>
          <w:tab/>
        </w:r>
        <w:r w:rsidR="008023D8">
          <w:rPr>
            <w:noProof/>
            <w:webHidden/>
          </w:rPr>
          <w:fldChar w:fldCharType="begin"/>
        </w:r>
        <w:r w:rsidR="008023D8">
          <w:rPr>
            <w:noProof/>
            <w:webHidden/>
          </w:rPr>
          <w:instrText xml:space="preserve"> PAGEREF _Toc53665446 \h </w:instrText>
        </w:r>
        <w:r w:rsidR="008023D8">
          <w:rPr>
            <w:noProof/>
            <w:webHidden/>
          </w:rPr>
        </w:r>
        <w:r w:rsidR="008023D8">
          <w:rPr>
            <w:noProof/>
            <w:webHidden/>
          </w:rPr>
          <w:fldChar w:fldCharType="separate"/>
        </w:r>
        <w:r w:rsidR="008023D8">
          <w:rPr>
            <w:noProof/>
            <w:webHidden/>
          </w:rPr>
          <w:t>39</w:t>
        </w:r>
        <w:r w:rsidR="008023D8">
          <w:rPr>
            <w:noProof/>
            <w:webHidden/>
          </w:rPr>
          <w:fldChar w:fldCharType="end"/>
        </w:r>
      </w:hyperlink>
    </w:p>
    <w:p w14:paraId="7DD9112E" w14:textId="77777777" w:rsidR="008023D8" w:rsidRDefault="00CB7E3E">
      <w:pPr>
        <w:pStyle w:val="Obsah1"/>
        <w:rPr>
          <w:rFonts w:eastAsiaTheme="minorEastAsia"/>
          <w:caps w:val="0"/>
          <w:noProof/>
          <w:sz w:val="22"/>
          <w:szCs w:val="22"/>
          <w:lang w:eastAsia="cs-CZ"/>
        </w:rPr>
      </w:pPr>
      <w:hyperlink w:anchor="_Toc53665447" w:history="1">
        <w:r w:rsidR="008023D8" w:rsidRPr="009A3636">
          <w:rPr>
            <w:rStyle w:val="Hypertextovodkaz"/>
          </w:rPr>
          <w:t>14.</w:t>
        </w:r>
        <w:r w:rsidR="008023D8">
          <w:rPr>
            <w:rFonts w:eastAsiaTheme="minorEastAsia"/>
            <w:caps w:val="0"/>
            <w:noProof/>
            <w:sz w:val="22"/>
            <w:szCs w:val="22"/>
            <w:lang w:eastAsia="cs-CZ"/>
          </w:rPr>
          <w:tab/>
        </w:r>
        <w:r w:rsidR="008023D8" w:rsidRPr="009A3636">
          <w:rPr>
            <w:rStyle w:val="Hypertextovodkaz"/>
          </w:rPr>
          <w:t>VARIANTY NABÍDKY, VÝHRADA ZMĚNY DODAVATELE</w:t>
        </w:r>
        <w:r w:rsidR="008023D8">
          <w:rPr>
            <w:noProof/>
            <w:webHidden/>
          </w:rPr>
          <w:tab/>
        </w:r>
        <w:r w:rsidR="008023D8">
          <w:rPr>
            <w:noProof/>
            <w:webHidden/>
          </w:rPr>
          <w:fldChar w:fldCharType="begin"/>
        </w:r>
        <w:r w:rsidR="008023D8">
          <w:rPr>
            <w:noProof/>
            <w:webHidden/>
          </w:rPr>
          <w:instrText xml:space="preserve"> PAGEREF _Toc53665447 \h </w:instrText>
        </w:r>
        <w:r w:rsidR="008023D8">
          <w:rPr>
            <w:noProof/>
            <w:webHidden/>
          </w:rPr>
        </w:r>
        <w:r w:rsidR="008023D8">
          <w:rPr>
            <w:noProof/>
            <w:webHidden/>
          </w:rPr>
          <w:fldChar w:fldCharType="separate"/>
        </w:r>
        <w:r w:rsidR="008023D8">
          <w:rPr>
            <w:noProof/>
            <w:webHidden/>
          </w:rPr>
          <w:t>40</w:t>
        </w:r>
        <w:r w:rsidR="008023D8">
          <w:rPr>
            <w:noProof/>
            <w:webHidden/>
          </w:rPr>
          <w:fldChar w:fldCharType="end"/>
        </w:r>
      </w:hyperlink>
    </w:p>
    <w:p w14:paraId="0B750ED8" w14:textId="77777777" w:rsidR="008023D8" w:rsidRDefault="00CB7E3E">
      <w:pPr>
        <w:pStyle w:val="Obsah1"/>
        <w:rPr>
          <w:rFonts w:eastAsiaTheme="minorEastAsia"/>
          <w:caps w:val="0"/>
          <w:noProof/>
          <w:sz w:val="22"/>
          <w:szCs w:val="22"/>
          <w:lang w:eastAsia="cs-CZ"/>
        </w:rPr>
      </w:pPr>
      <w:hyperlink w:anchor="_Toc53665448" w:history="1">
        <w:r w:rsidR="008023D8" w:rsidRPr="009A3636">
          <w:rPr>
            <w:rStyle w:val="Hypertextovodkaz"/>
          </w:rPr>
          <w:t>15.</w:t>
        </w:r>
        <w:r w:rsidR="008023D8">
          <w:rPr>
            <w:rFonts w:eastAsiaTheme="minorEastAsia"/>
            <w:caps w:val="0"/>
            <w:noProof/>
            <w:sz w:val="22"/>
            <w:szCs w:val="22"/>
            <w:lang w:eastAsia="cs-CZ"/>
          </w:rPr>
          <w:tab/>
        </w:r>
        <w:r w:rsidR="008023D8" w:rsidRPr="009A3636">
          <w:rPr>
            <w:rStyle w:val="Hypertextovodkaz"/>
          </w:rPr>
          <w:t>OTEVÍRÁNÍ NABÍDEK</w:t>
        </w:r>
        <w:r w:rsidR="008023D8">
          <w:rPr>
            <w:noProof/>
            <w:webHidden/>
          </w:rPr>
          <w:tab/>
        </w:r>
        <w:r w:rsidR="008023D8">
          <w:rPr>
            <w:noProof/>
            <w:webHidden/>
          </w:rPr>
          <w:fldChar w:fldCharType="begin"/>
        </w:r>
        <w:r w:rsidR="008023D8">
          <w:rPr>
            <w:noProof/>
            <w:webHidden/>
          </w:rPr>
          <w:instrText xml:space="preserve"> PAGEREF _Toc53665448 \h </w:instrText>
        </w:r>
        <w:r w:rsidR="008023D8">
          <w:rPr>
            <w:noProof/>
            <w:webHidden/>
          </w:rPr>
        </w:r>
        <w:r w:rsidR="008023D8">
          <w:rPr>
            <w:noProof/>
            <w:webHidden/>
          </w:rPr>
          <w:fldChar w:fldCharType="separate"/>
        </w:r>
        <w:r w:rsidR="008023D8">
          <w:rPr>
            <w:noProof/>
            <w:webHidden/>
          </w:rPr>
          <w:t>41</w:t>
        </w:r>
        <w:r w:rsidR="008023D8">
          <w:rPr>
            <w:noProof/>
            <w:webHidden/>
          </w:rPr>
          <w:fldChar w:fldCharType="end"/>
        </w:r>
      </w:hyperlink>
    </w:p>
    <w:p w14:paraId="24C73522" w14:textId="77777777" w:rsidR="008023D8" w:rsidRDefault="00CB7E3E">
      <w:pPr>
        <w:pStyle w:val="Obsah1"/>
        <w:rPr>
          <w:rFonts w:eastAsiaTheme="minorEastAsia"/>
          <w:caps w:val="0"/>
          <w:noProof/>
          <w:sz w:val="22"/>
          <w:szCs w:val="22"/>
          <w:lang w:eastAsia="cs-CZ"/>
        </w:rPr>
      </w:pPr>
      <w:hyperlink w:anchor="_Toc53665449" w:history="1">
        <w:r w:rsidR="008023D8" w:rsidRPr="009A3636">
          <w:rPr>
            <w:rStyle w:val="Hypertextovodkaz"/>
          </w:rPr>
          <w:t>16.</w:t>
        </w:r>
        <w:r w:rsidR="008023D8">
          <w:rPr>
            <w:rFonts w:eastAsiaTheme="minorEastAsia"/>
            <w:caps w:val="0"/>
            <w:noProof/>
            <w:sz w:val="22"/>
            <w:szCs w:val="22"/>
            <w:lang w:eastAsia="cs-CZ"/>
          </w:rPr>
          <w:tab/>
        </w:r>
        <w:r w:rsidR="008023D8" w:rsidRPr="009A3636">
          <w:rPr>
            <w:rStyle w:val="Hypertextovodkaz"/>
          </w:rPr>
          <w:t>POSOUZENÍ SPLNĚNÍ PODMÍNEK ÚČASTI</w:t>
        </w:r>
        <w:r w:rsidR="008023D8">
          <w:rPr>
            <w:noProof/>
            <w:webHidden/>
          </w:rPr>
          <w:tab/>
        </w:r>
        <w:r w:rsidR="008023D8">
          <w:rPr>
            <w:noProof/>
            <w:webHidden/>
          </w:rPr>
          <w:fldChar w:fldCharType="begin"/>
        </w:r>
        <w:r w:rsidR="008023D8">
          <w:rPr>
            <w:noProof/>
            <w:webHidden/>
          </w:rPr>
          <w:instrText xml:space="preserve"> PAGEREF _Toc53665449 \h </w:instrText>
        </w:r>
        <w:r w:rsidR="008023D8">
          <w:rPr>
            <w:noProof/>
            <w:webHidden/>
          </w:rPr>
        </w:r>
        <w:r w:rsidR="008023D8">
          <w:rPr>
            <w:noProof/>
            <w:webHidden/>
          </w:rPr>
          <w:fldChar w:fldCharType="separate"/>
        </w:r>
        <w:r w:rsidR="008023D8">
          <w:rPr>
            <w:noProof/>
            <w:webHidden/>
          </w:rPr>
          <w:t>41</w:t>
        </w:r>
        <w:r w:rsidR="008023D8">
          <w:rPr>
            <w:noProof/>
            <w:webHidden/>
          </w:rPr>
          <w:fldChar w:fldCharType="end"/>
        </w:r>
      </w:hyperlink>
    </w:p>
    <w:p w14:paraId="094E29D4" w14:textId="77777777" w:rsidR="008023D8" w:rsidRDefault="00CB7E3E">
      <w:pPr>
        <w:pStyle w:val="Obsah1"/>
        <w:rPr>
          <w:rFonts w:eastAsiaTheme="minorEastAsia"/>
          <w:caps w:val="0"/>
          <w:noProof/>
          <w:sz w:val="22"/>
          <w:szCs w:val="22"/>
          <w:lang w:eastAsia="cs-CZ"/>
        </w:rPr>
      </w:pPr>
      <w:hyperlink w:anchor="_Toc53665450" w:history="1">
        <w:r w:rsidR="008023D8" w:rsidRPr="009A3636">
          <w:rPr>
            <w:rStyle w:val="Hypertextovodkaz"/>
          </w:rPr>
          <w:t>17.</w:t>
        </w:r>
        <w:r w:rsidR="008023D8">
          <w:rPr>
            <w:rFonts w:eastAsiaTheme="minorEastAsia"/>
            <w:caps w:val="0"/>
            <w:noProof/>
            <w:sz w:val="22"/>
            <w:szCs w:val="22"/>
            <w:lang w:eastAsia="cs-CZ"/>
          </w:rPr>
          <w:tab/>
        </w:r>
        <w:r w:rsidR="008023D8" w:rsidRPr="009A3636">
          <w:rPr>
            <w:rStyle w:val="Hypertextovodkaz"/>
          </w:rPr>
          <w:t>HODNOCENÍ NABÍDEK</w:t>
        </w:r>
        <w:r w:rsidR="008023D8">
          <w:rPr>
            <w:noProof/>
            <w:webHidden/>
          </w:rPr>
          <w:tab/>
        </w:r>
        <w:r w:rsidR="008023D8">
          <w:rPr>
            <w:noProof/>
            <w:webHidden/>
          </w:rPr>
          <w:fldChar w:fldCharType="begin"/>
        </w:r>
        <w:r w:rsidR="008023D8">
          <w:rPr>
            <w:noProof/>
            <w:webHidden/>
          </w:rPr>
          <w:instrText xml:space="preserve"> PAGEREF _Toc53665450 \h </w:instrText>
        </w:r>
        <w:r w:rsidR="008023D8">
          <w:rPr>
            <w:noProof/>
            <w:webHidden/>
          </w:rPr>
        </w:r>
        <w:r w:rsidR="008023D8">
          <w:rPr>
            <w:noProof/>
            <w:webHidden/>
          </w:rPr>
          <w:fldChar w:fldCharType="separate"/>
        </w:r>
        <w:r w:rsidR="008023D8">
          <w:rPr>
            <w:noProof/>
            <w:webHidden/>
          </w:rPr>
          <w:t>41</w:t>
        </w:r>
        <w:r w:rsidR="008023D8">
          <w:rPr>
            <w:noProof/>
            <w:webHidden/>
          </w:rPr>
          <w:fldChar w:fldCharType="end"/>
        </w:r>
      </w:hyperlink>
    </w:p>
    <w:p w14:paraId="16A760A4" w14:textId="77777777" w:rsidR="008023D8" w:rsidRDefault="00CB7E3E">
      <w:pPr>
        <w:pStyle w:val="Obsah1"/>
        <w:rPr>
          <w:rFonts w:eastAsiaTheme="minorEastAsia"/>
          <w:caps w:val="0"/>
          <w:noProof/>
          <w:sz w:val="22"/>
          <w:szCs w:val="22"/>
          <w:lang w:eastAsia="cs-CZ"/>
        </w:rPr>
      </w:pPr>
      <w:hyperlink w:anchor="_Toc53665451" w:history="1">
        <w:r w:rsidR="008023D8" w:rsidRPr="009A3636">
          <w:rPr>
            <w:rStyle w:val="Hypertextovodkaz"/>
          </w:rPr>
          <w:t>18.</w:t>
        </w:r>
        <w:r w:rsidR="008023D8">
          <w:rPr>
            <w:rFonts w:eastAsiaTheme="minorEastAsia"/>
            <w:caps w:val="0"/>
            <w:noProof/>
            <w:sz w:val="22"/>
            <w:szCs w:val="22"/>
            <w:lang w:eastAsia="cs-CZ"/>
          </w:rPr>
          <w:tab/>
        </w:r>
        <w:r w:rsidR="008023D8" w:rsidRPr="009A3636">
          <w:rPr>
            <w:rStyle w:val="Hypertextovodkaz"/>
          </w:rPr>
          <w:t>ZRUŠENÍ ZADÁVACÍHO ŘÍZENÍ</w:t>
        </w:r>
        <w:r w:rsidR="008023D8">
          <w:rPr>
            <w:noProof/>
            <w:webHidden/>
          </w:rPr>
          <w:tab/>
        </w:r>
        <w:r w:rsidR="008023D8">
          <w:rPr>
            <w:noProof/>
            <w:webHidden/>
          </w:rPr>
          <w:fldChar w:fldCharType="begin"/>
        </w:r>
        <w:r w:rsidR="008023D8">
          <w:rPr>
            <w:noProof/>
            <w:webHidden/>
          </w:rPr>
          <w:instrText xml:space="preserve"> PAGEREF _Toc53665451 \h </w:instrText>
        </w:r>
        <w:r w:rsidR="008023D8">
          <w:rPr>
            <w:noProof/>
            <w:webHidden/>
          </w:rPr>
        </w:r>
        <w:r w:rsidR="008023D8">
          <w:rPr>
            <w:noProof/>
            <w:webHidden/>
          </w:rPr>
          <w:fldChar w:fldCharType="separate"/>
        </w:r>
        <w:r w:rsidR="008023D8">
          <w:rPr>
            <w:noProof/>
            <w:webHidden/>
          </w:rPr>
          <w:t>42</w:t>
        </w:r>
        <w:r w:rsidR="008023D8">
          <w:rPr>
            <w:noProof/>
            <w:webHidden/>
          </w:rPr>
          <w:fldChar w:fldCharType="end"/>
        </w:r>
      </w:hyperlink>
    </w:p>
    <w:p w14:paraId="2E333704" w14:textId="77777777" w:rsidR="008023D8" w:rsidRDefault="00CB7E3E">
      <w:pPr>
        <w:pStyle w:val="Obsah1"/>
        <w:rPr>
          <w:rFonts w:eastAsiaTheme="minorEastAsia"/>
          <w:caps w:val="0"/>
          <w:noProof/>
          <w:sz w:val="22"/>
          <w:szCs w:val="22"/>
          <w:lang w:eastAsia="cs-CZ"/>
        </w:rPr>
      </w:pPr>
      <w:hyperlink w:anchor="_Toc53665452" w:history="1">
        <w:r w:rsidR="008023D8" w:rsidRPr="009A3636">
          <w:rPr>
            <w:rStyle w:val="Hypertextovodkaz"/>
          </w:rPr>
          <w:t>19.</w:t>
        </w:r>
        <w:r w:rsidR="008023D8">
          <w:rPr>
            <w:rFonts w:eastAsiaTheme="minorEastAsia"/>
            <w:caps w:val="0"/>
            <w:noProof/>
            <w:sz w:val="22"/>
            <w:szCs w:val="22"/>
            <w:lang w:eastAsia="cs-CZ"/>
          </w:rPr>
          <w:tab/>
        </w:r>
        <w:r w:rsidR="008023D8" w:rsidRPr="009A3636">
          <w:rPr>
            <w:rStyle w:val="Hypertextovodkaz"/>
          </w:rPr>
          <w:t>UZAVŘENÍ SMLOUVY</w:t>
        </w:r>
        <w:r w:rsidR="008023D8">
          <w:rPr>
            <w:noProof/>
            <w:webHidden/>
          </w:rPr>
          <w:tab/>
        </w:r>
        <w:r w:rsidR="008023D8">
          <w:rPr>
            <w:noProof/>
            <w:webHidden/>
          </w:rPr>
          <w:fldChar w:fldCharType="begin"/>
        </w:r>
        <w:r w:rsidR="008023D8">
          <w:rPr>
            <w:noProof/>
            <w:webHidden/>
          </w:rPr>
          <w:instrText xml:space="preserve"> PAGEREF _Toc53665452 \h </w:instrText>
        </w:r>
        <w:r w:rsidR="008023D8">
          <w:rPr>
            <w:noProof/>
            <w:webHidden/>
          </w:rPr>
        </w:r>
        <w:r w:rsidR="008023D8">
          <w:rPr>
            <w:noProof/>
            <w:webHidden/>
          </w:rPr>
          <w:fldChar w:fldCharType="separate"/>
        </w:r>
        <w:r w:rsidR="008023D8">
          <w:rPr>
            <w:noProof/>
            <w:webHidden/>
          </w:rPr>
          <w:t>42</w:t>
        </w:r>
        <w:r w:rsidR="008023D8">
          <w:rPr>
            <w:noProof/>
            <w:webHidden/>
          </w:rPr>
          <w:fldChar w:fldCharType="end"/>
        </w:r>
      </w:hyperlink>
    </w:p>
    <w:p w14:paraId="7DD25A35" w14:textId="77777777" w:rsidR="008023D8" w:rsidRDefault="00CB7E3E">
      <w:pPr>
        <w:pStyle w:val="Obsah1"/>
        <w:rPr>
          <w:rFonts w:eastAsiaTheme="minorEastAsia"/>
          <w:caps w:val="0"/>
          <w:noProof/>
          <w:sz w:val="22"/>
          <w:szCs w:val="22"/>
          <w:lang w:eastAsia="cs-CZ"/>
        </w:rPr>
      </w:pPr>
      <w:hyperlink w:anchor="_Toc53665453" w:history="1">
        <w:r w:rsidR="008023D8" w:rsidRPr="009A3636">
          <w:rPr>
            <w:rStyle w:val="Hypertextovodkaz"/>
          </w:rPr>
          <w:t>20.</w:t>
        </w:r>
        <w:r w:rsidR="008023D8">
          <w:rPr>
            <w:rFonts w:eastAsiaTheme="minorEastAsia"/>
            <w:caps w:val="0"/>
            <w:noProof/>
            <w:sz w:val="22"/>
            <w:szCs w:val="22"/>
            <w:lang w:eastAsia="cs-CZ"/>
          </w:rPr>
          <w:tab/>
        </w:r>
        <w:r w:rsidR="008023D8" w:rsidRPr="009A3636">
          <w:rPr>
            <w:rStyle w:val="Hypertextovodkaz"/>
          </w:rPr>
          <w:t>OCHRANA INFORMACÍ</w:t>
        </w:r>
        <w:r w:rsidR="008023D8">
          <w:rPr>
            <w:noProof/>
            <w:webHidden/>
          </w:rPr>
          <w:tab/>
        </w:r>
        <w:r w:rsidR="008023D8">
          <w:rPr>
            <w:noProof/>
            <w:webHidden/>
          </w:rPr>
          <w:fldChar w:fldCharType="begin"/>
        </w:r>
        <w:r w:rsidR="008023D8">
          <w:rPr>
            <w:noProof/>
            <w:webHidden/>
          </w:rPr>
          <w:instrText xml:space="preserve"> PAGEREF _Toc53665453 \h </w:instrText>
        </w:r>
        <w:r w:rsidR="008023D8">
          <w:rPr>
            <w:noProof/>
            <w:webHidden/>
          </w:rPr>
        </w:r>
        <w:r w:rsidR="008023D8">
          <w:rPr>
            <w:noProof/>
            <w:webHidden/>
          </w:rPr>
          <w:fldChar w:fldCharType="separate"/>
        </w:r>
        <w:r w:rsidR="008023D8">
          <w:rPr>
            <w:noProof/>
            <w:webHidden/>
          </w:rPr>
          <w:t>45</w:t>
        </w:r>
        <w:r w:rsidR="008023D8">
          <w:rPr>
            <w:noProof/>
            <w:webHidden/>
          </w:rPr>
          <w:fldChar w:fldCharType="end"/>
        </w:r>
      </w:hyperlink>
    </w:p>
    <w:p w14:paraId="09DBA795" w14:textId="77777777" w:rsidR="008023D8" w:rsidRDefault="00CB7E3E">
      <w:pPr>
        <w:pStyle w:val="Obsah1"/>
        <w:rPr>
          <w:rFonts w:eastAsiaTheme="minorEastAsia"/>
          <w:caps w:val="0"/>
          <w:noProof/>
          <w:sz w:val="22"/>
          <w:szCs w:val="22"/>
          <w:lang w:eastAsia="cs-CZ"/>
        </w:rPr>
      </w:pPr>
      <w:hyperlink w:anchor="_Toc53665454" w:history="1">
        <w:r w:rsidR="008023D8" w:rsidRPr="009A3636">
          <w:rPr>
            <w:rStyle w:val="Hypertextovodkaz"/>
          </w:rPr>
          <w:t>21.</w:t>
        </w:r>
        <w:r w:rsidR="008023D8">
          <w:rPr>
            <w:rFonts w:eastAsiaTheme="minorEastAsia"/>
            <w:caps w:val="0"/>
            <w:noProof/>
            <w:sz w:val="22"/>
            <w:szCs w:val="22"/>
            <w:lang w:eastAsia="cs-CZ"/>
          </w:rPr>
          <w:tab/>
        </w:r>
        <w:r w:rsidR="008023D8" w:rsidRPr="009A3636">
          <w:rPr>
            <w:rStyle w:val="Hypertextovodkaz"/>
          </w:rPr>
          <w:t>ZADÁVACÍ LHŮTA A JISTOTA ZA NABÍDKU</w:t>
        </w:r>
        <w:r w:rsidR="008023D8">
          <w:rPr>
            <w:noProof/>
            <w:webHidden/>
          </w:rPr>
          <w:tab/>
        </w:r>
        <w:r w:rsidR="008023D8">
          <w:rPr>
            <w:noProof/>
            <w:webHidden/>
          </w:rPr>
          <w:fldChar w:fldCharType="begin"/>
        </w:r>
        <w:r w:rsidR="008023D8">
          <w:rPr>
            <w:noProof/>
            <w:webHidden/>
          </w:rPr>
          <w:instrText xml:space="preserve"> PAGEREF _Toc53665454 \h </w:instrText>
        </w:r>
        <w:r w:rsidR="008023D8">
          <w:rPr>
            <w:noProof/>
            <w:webHidden/>
          </w:rPr>
        </w:r>
        <w:r w:rsidR="008023D8">
          <w:rPr>
            <w:noProof/>
            <w:webHidden/>
          </w:rPr>
          <w:fldChar w:fldCharType="separate"/>
        </w:r>
        <w:r w:rsidR="008023D8">
          <w:rPr>
            <w:noProof/>
            <w:webHidden/>
          </w:rPr>
          <w:t>45</w:t>
        </w:r>
        <w:r w:rsidR="008023D8">
          <w:rPr>
            <w:noProof/>
            <w:webHidden/>
          </w:rPr>
          <w:fldChar w:fldCharType="end"/>
        </w:r>
      </w:hyperlink>
    </w:p>
    <w:p w14:paraId="4AB8AA36" w14:textId="77777777" w:rsidR="008023D8" w:rsidRDefault="00CB7E3E">
      <w:pPr>
        <w:pStyle w:val="Obsah1"/>
        <w:rPr>
          <w:rFonts w:eastAsiaTheme="minorEastAsia"/>
          <w:caps w:val="0"/>
          <w:noProof/>
          <w:sz w:val="22"/>
          <w:szCs w:val="22"/>
          <w:lang w:eastAsia="cs-CZ"/>
        </w:rPr>
      </w:pPr>
      <w:hyperlink w:anchor="_Toc53665455" w:history="1">
        <w:r w:rsidR="008023D8" w:rsidRPr="009A3636">
          <w:rPr>
            <w:rStyle w:val="Hypertextovodkaz"/>
          </w:rPr>
          <w:t>22.</w:t>
        </w:r>
        <w:r w:rsidR="008023D8">
          <w:rPr>
            <w:rFonts w:eastAsiaTheme="minorEastAsia"/>
            <w:caps w:val="0"/>
            <w:noProof/>
            <w:sz w:val="22"/>
            <w:szCs w:val="22"/>
            <w:lang w:eastAsia="cs-CZ"/>
          </w:rPr>
          <w:tab/>
        </w:r>
        <w:r w:rsidR="008023D8" w:rsidRPr="009A3636">
          <w:rPr>
            <w:rStyle w:val="Hypertextovodkaz"/>
          </w:rPr>
          <w:t>PŘÍLOHY TĚCHTO POKYNŮ</w:t>
        </w:r>
        <w:r w:rsidR="008023D8">
          <w:rPr>
            <w:noProof/>
            <w:webHidden/>
          </w:rPr>
          <w:tab/>
        </w:r>
        <w:r w:rsidR="008023D8">
          <w:rPr>
            <w:noProof/>
            <w:webHidden/>
          </w:rPr>
          <w:fldChar w:fldCharType="begin"/>
        </w:r>
        <w:r w:rsidR="008023D8">
          <w:rPr>
            <w:noProof/>
            <w:webHidden/>
          </w:rPr>
          <w:instrText xml:space="preserve"> PAGEREF _Toc53665455 \h </w:instrText>
        </w:r>
        <w:r w:rsidR="008023D8">
          <w:rPr>
            <w:noProof/>
            <w:webHidden/>
          </w:rPr>
        </w:r>
        <w:r w:rsidR="008023D8">
          <w:rPr>
            <w:noProof/>
            <w:webHidden/>
          </w:rPr>
          <w:fldChar w:fldCharType="separate"/>
        </w:r>
        <w:r w:rsidR="008023D8">
          <w:rPr>
            <w:noProof/>
            <w:webHidden/>
          </w:rPr>
          <w:t>46</w:t>
        </w:r>
        <w:r w:rsidR="008023D8">
          <w:rPr>
            <w:noProof/>
            <w:webHidden/>
          </w:rPr>
          <w:fldChar w:fldCharType="end"/>
        </w:r>
      </w:hyperlink>
    </w:p>
    <w:p w14:paraId="2966C477" w14:textId="77777777" w:rsidR="00AD0C7B" w:rsidRDefault="00BD7E91" w:rsidP="008D03B9">
      <w:r>
        <w:fldChar w:fldCharType="end"/>
      </w:r>
    </w:p>
    <w:p w14:paraId="668BE3D1" w14:textId="77777777" w:rsidR="00AD0C7B" w:rsidRDefault="00AD0C7B">
      <w:r>
        <w:br w:type="page"/>
      </w:r>
    </w:p>
    <w:p w14:paraId="1FAFB9EC" w14:textId="77777777" w:rsidR="0035531B" w:rsidRDefault="0035531B" w:rsidP="0035531B">
      <w:pPr>
        <w:pStyle w:val="Nadpis1-1"/>
      </w:pPr>
      <w:bookmarkStart w:id="0" w:name="_Toc53665434"/>
      <w:bookmarkStart w:id="1" w:name="_Toc389559699"/>
      <w:bookmarkStart w:id="2" w:name="_Toc397429847"/>
      <w:bookmarkStart w:id="3" w:name="_Ref433028040"/>
      <w:bookmarkStart w:id="4" w:name="_Toc1048197"/>
      <w:r>
        <w:lastRenderedPageBreak/>
        <w:t>ÚVODNÍ USTANOVENÍ</w:t>
      </w:r>
      <w:bookmarkEnd w:id="0"/>
    </w:p>
    <w:p w14:paraId="337C42EA"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11FDCFB"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7E6D5814"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3D901BC"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7724568B"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8191D1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67EBCE0"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4720A0F6"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9CBD11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2B202888" w14:textId="77777777" w:rsidR="0035531B" w:rsidRDefault="0035531B" w:rsidP="0035531B">
      <w:pPr>
        <w:pStyle w:val="Nadpis1-1"/>
      </w:pPr>
      <w:bookmarkStart w:id="5" w:name="_Toc53665435"/>
      <w:r>
        <w:t>IDENTIFIKAČNÍ ÚDAJE ZADAVATELE</w:t>
      </w:r>
      <w:bookmarkEnd w:id="5"/>
    </w:p>
    <w:p w14:paraId="0BBFBB75" w14:textId="77777777" w:rsidR="0035531B" w:rsidRPr="0035531B" w:rsidRDefault="0035531B" w:rsidP="0035531B">
      <w:pPr>
        <w:pStyle w:val="Textbezslovn"/>
        <w:spacing w:after="0"/>
        <w:rPr>
          <w:rStyle w:val="Tun9b"/>
        </w:rPr>
      </w:pPr>
      <w:r w:rsidRPr="0035531B">
        <w:rPr>
          <w:rStyle w:val="Tun9b"/>
        </w:rPr>
        <w:t>Správa železnic, státní organizace</w:t>
      </w:r>
    </w:p>
    <w:p w14:paraId="55872702" w14:textId="77777777" w:rsidR="0035531B" w:rsidRDefault="0035531B" w:rsidP="0035531B">
      <w:pPr>
        <w:pStyle w:val="Textbezslovn"/>
        <w:spacing w:after="0"/>
      </w:pPr>
      <w:r>
        <w:t>sídlo: Dlážděná 1003/7, Praha 1</w:t>
      </w:r>
      <w:r w:rsidR="00E60B4C">
        <w:t>-</w:t>
      </w:r>
      <w:r>
        <w:t xml:space="preserve"> Nové Město, PSČ 110 00</w:t>
      </w:r>
    </w:p>
    <w:p w14:paraId="3CF057B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61AEBE" w14:textId="77777777" w:rsidR="0035531B" w:rsidRDefault="0035531B" w:rsidP="0035531B">
      <w:pPr>
        <w:pStyle w:val="Textbezslovn"/>
        <w:spacing w:after="0"/>
      </w:pPr>
      <w:r>
        <w:t>IČO: 70994234</w:t>
      </w:r>
    </w:p>
    <w:p w14:paraId="1D798FC2" w14:textId="77777777" w:rsidR="0035531B" w:rsidRDefault="0035531B" w:rsidP="0035531B">
      <w:pPr>
        <w:pStyle w:val="Textbezslovn"/>
        <w:spacing w:after="0"/>
      </w:pPr>
      <w:r>
        <w:t>DIČ: CZ70994234</w:t>
      </w:r>
    </w:p>
    <w:p w14:paraId="5B8CCC22" w14:textId="77777777" w:rsidR="0035531B" w:rsidRDefault="0035531B" w:rsidP="0035531B">
      <w:pPr>
        <w:pStyle w:val="Textbezslovn"/>
        <w:spacing w:after="0"/>
      </w:pPr>
      <w:r>
        <w:t>Identifikátor datové schránky: uccchjm</w:t>
      </w:r>
    </w:p>
    <w:p w14:paraId="43801935"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453CC77" w14:textId="77777777" w:rsidR="0035531B" w:rsidRDefault="0035531B" w:rsidP="0035531B">
      <w:pPr>
        <w:pStyle w:val="Textbezslovn"/>
      </w:pPr>
      <w:r w:rsidRPr="000174E8">
        <w:tab/>
      </w:r>
      <w:r w:rsidRPr="000174E8">
        <w:tab/>
      </w:r>
    </w:p>
    <w:p w14:paraId="3DD7AC46" w14:textId="77777777" w:rsidR="0035531B" w:rsidRDefault="0035531B" w:rsidP="0035531B">
      <w:pPr>
        <w:pStyle w:val="Nadpis1-1"/>
      </w:pPr>
      <w:bookmarkStart w:id="6" w:name="_Toc53665436"/>
      <w:r>
        <w:t>KOMUNIKACE MEZI ZADAVATELEM</w:t>
      </w:r>
      <w:r w:rsidR="00845C50">
        <w:t xml:space="preserve"> a </w:t>
      </w:r>
      <w:r>
        <w:t>DODAVATELEM</w:t>
      </w:r>
      <w:bookmarkEnd w:id="6"/>
      <w:r>
        <w:t xml:space="preserve"> </w:t>
      </w:r>
    </w:p>
    <w:p w14:paraId="15F8D85E"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69146F3" w14:textId="77777777" w:rsidR="00494CE0" w:rsidRDefault="0035531B" w:rsidP="00494CE0">
      <w:pPr>
        <w:pStyle w:val="Text1-1"/>
      </w:pPr>
      <w:r>
        <w:t xml:space="preserve">Kontaktní osobou zadavatele pro zadávací řízení je: </w:t>
      </w:r>
      <w:r w:rsidR="00494CE0">
        <w:t>Ing. Jana Šedová</w:t>
      </w:r>
    </w:p>
    <w:p w14:paraId="0E5B7F9E" w14:textId="77777777" w:rsidR="00494CE0" w:rsidRDefault="00494CE0" w:rsidP="00494CE0">
      <w:pPr>
        <w:pStyle w:val="Textbezslovn"/>
        <w:spacing w:after="0"/>
      </w:pPr>
      <w:r>
        <w:t xml:space="preserve">telefon: </w:t>
      </w:r>
      <w:r>
        <w:tab/>
        <w:t>+420 727 966 017</w:t>
      </w:r>
    </w:p>
    <w:p w14:paraId="673B91BC" w14:textId="77777777" w:rsidR="00494CE0" w:rsidRDefault="00494CE0" w:rsidP="00494CE0">
      <w:pPr>
        <w:pStyle w:val="Textbezslovn"/>
        <w:spacing w:after="0"/>
      </w:pPr>
      <w:r>
        <w:t xml:space="preserve">e-mail: </w:t>
      </w:r>
      <w:r>
        <w:tab/>
        <w:t>sedova@spravazeleznic.cz</w:t>
      </w:r>
    </w:p>
    <w:p w14:paraId="7352C21E" w14:textId="77777777" w:rsidR="00494CE0" w:rsidRDefault="00494CE0" w:rsidP="00494CE0">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8EDFD85" w14:textId="77777777" w:rsidR="00494CE0" w:rsidRPr="00233EB0" w:rsidRDefault="00494CE0" w:rsidP="00494CE0">
      <w:pPr>
        <w:pStyle w:val="Zkladntext"/>
        <w:spacing w:after="0" w:line="240" w:lineRule="auto"/>
        <w:ind w:left="1418"/>
        <w:jc w:val="both"/>
      </w:pPr>
      <w:r>
        <w:tab/>
      </w:r>
      <w:r w:rsidRPr="00233EB0">
        <w:t>Stavební správa západ</w:t>
      </w:r>
    </w:p>
    <w:p w14:paraId="6D23C4A2" w14:textId="77777777" w:rsidR="00494CE0" w:rsidRPr="00233EB0" w:rsidRDefault="00494CE0" w:rsidP="00494CE0">
      <w:pPr>
        <w:pStyle w:val="Zkladntext"/>
        <w:spacing w:after="0" w:line="240" w:lineRule="auto"/>
        <w:ind w:left="1418"/>
        <w:jc w:val="both"/>
      </w:pPr>
      <w:r w:rsidRPr="00233EB0">
        <w:tab/>
        <w:t>Sokolovská 1955/278</w:t>
      </w:r>
    </w:p>
    <w:p w14:paraId="103B7B95" w14:textId="77777777" w:rsidR="0035531B" w:rsidRDefault="00494CE0" w:rsidP="00494CE0">
      <w:pPr>
        <w:pStyle w:val="Text1-1"/>
      </w:pPr>
      <w:r w:rsidRPr="00233EB0">
        <w:tab/>
      </w:r>
      <w:r>
        <w:tab/>
      </w:r>
      <w:r w:rsidRPr="00233EB0">
        <w:t>190 00 Praha 9</w:t>
      </w:r>
    </w:p>
    <w:p w14:paraId="5500B900" w14:textId="77777777" w:rsidR="0035531B" w:rsidRDefault="0035531B" w:rsidP="0035531B">
      <w:pPr>
        <w:pStyle w:val="Nadpis1-1"/>
      </w:pPr>
      <w:bookmarkStart w:id="7" w:name="_Toc53665437"/>
      <w:r>
        <w:t>ÚČEL</w:t>
      </w:r>
      <w:r w:rsidR="00845C50">
        <w:t xml:space="preserve"> a </w:t>
      </w:r>
      <w:r>
        <w:t>PŘEDMĚT PLNĚNÍ VEŘEJNÉ ZAKÁZKY</w:t>
      </w:r>
      <w:bookmarkEnd w:id="7"/>
    </w:p>
    <w:p w14:paraId="17C625D8" w14:textId="77777777" w:rsidR="0035531B" w:rsidRDefault="0035531B" w:rsidP="0035531B">
      <w:pPr>
        <w:pStyle w:val="Text1-1"/>
      </w:pPr>
      <w:r>
        <w:t>Účel veřejné zakázky</w:t>
      </w:r>
    </w:p>
    <w:p w14:paraId="27A69813" w14:textId="77777777" w:rsidR="0035531B" w:rsidRDefault="00494CE0" w:rsidP="0035531B">
      <w:pPr>
        <w:pStyle w:val="Textbezslovn"/>
      </w:pPr>
      <w:r>
        <w:t>Účelem veřejné zakázky „Optimalizace traťového úseku Děčín východ (mimo) – Děčín-Prostřední Žleb (mimo)</w:t>
      </w:r>
      <w:r w:rsidR="002B2F6E">
        <w:t>“</w:t>
      </w:r>
      <w:r>
        <w:t xml:space="preserve"> je odstranění technicky nevyhovujícího stavu železniční dopravní cesty, umožnění nasazení ETCS, splnění podmínek TSI v subsystémech infrastruktura, řízení a zabezpečení a energie, splnění parametrů pro hlavní síť nákladní dopravy TEN-T a snížení hlukové zátěže pod úroveň platných hygienických limitů.</w:t>
      </w:r>
    </w:p>
    <w:p w14:paraId="3D24EB1E" w14:textId="77777777" w:rsidR="0035531B" w:rsidRDefault="0035531B" w:rsidP="0035531B">
      <w:pPr>
        <w:pStyle w:val="Text1-1"/>
      </w:pPr>
      <w:r>
        <w:t>Předmět plnění veřejné zakázky</w:t>
      </w:r>
    </w:p>
    <w:p w14:paraId="4C5CAC0C" w14:textId="11F80CF0" w:rsidR="0035531B" w:rsidRDefault="00494CE0" w:rsidP="00E25A9C">
      <w:pPr>
        <w:pStyle w:val="Text2-1"/>
        <w:spacing w:after="80"/>
      </w:pPr>
      <w:r>
        <w:t>Předmětem plnění veřejné zakázky je zhotovení stavby „</w:t>
      </w:r>
      <w:r w:rsidRPr="00FF5F04">
        <w:t>Optimalizace traťového úseku Děčín východ (mimo) - Děčín-Prostřední Žleb (mimo)</w:t>
      </w:r>
      <w:r>
        <w:t>“.</w:t>
      </w:r>
      <w:r w:rsidR="00584DC8">
        <w:t xml:space="preserve"> V rámci stavby dojde k rekonstrukci železničního svršku a spodku, výměně nosné konstrukce mostu přes Labe z roku 1916, sanaci Děčínského tunelu z roku 1874, v jehož hloubené části dojde k výměně vrchní části klenby, obnově trakčního vedení, úpravě sdělovacího vedení a kabelizace zabezpečovacího zařízení vč. jejich úvazků a zřízení protihlukových zdí v úseku mezi ŽST Děčín východ a tunelem.</w:t>
      </w:r>
    </w:p>
    <w:p w14:paraId="1A413382" w14:textId="77777777" w:rsidR="00607E33" w:rsidRDefault="00607E33" w:rsidP="0035531B">
      <w:pPr>
        <w:pStyle w:val="Textbezslovn"/>
      </w:pPr>
      <w:r w:rsidRPr="007E2FF3">
        <w:t xml:space="preserve">Součástí předmětu plnění veřejné zakázky jsou i činnosti, které budou prováděny v souvislosti s Pravidly pro publicitu spolufinancovaných projektů </w:t>
      </w:r>
      <w:r w:rsidRPr="00773F80">
        <w:t xml:space="preserve">EU. Ocenění těchto činností publicity stavby bude zahrnuto do nabídkové ceny, náklady budou uvedeny v Soupisu prací (SO 9898 Všeobecný objekt).  Zajištění publicity stavby si zadavatel vyhrazuje jako změnu závazku ze smlouvy v souladu s ustanovením § 100 odst. </w:t>
      </w:r>
      <w:r w:rsidRPr="007E2FF3">
        <w:t>1 ZZVZ. Zhotoviteli bude uhrazen jen skutečně provedený rozsah tohoto plnění. V případě, že tato veřejná zakázka nebude spolufinancovaná z prostředků Evropské unie – Nástroje pro propojení Evropy (CEF), zajištění publicity stavby nebude zhotovitelem provedeno. Rozsah plnění, který nebude realizován, se nezapočítává do limitů pro změny podle § 222 odst. 4 až 6 a 9 ZZVZ.</w:t>
      </w:r>
    </w:p>
    <w:p w14:paraId="5261D253"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DCE9AAA" w14:textId="77777777" w:rsidR="0035531B" w:rsidRDefault="0035531B" w:rsidP="0035531B">
      <w:pPr>
        <w:pStyle w:val="Text1-1"/>
      </w:pPr>
      <w:r>
        <w:t>Klasifikace předmětu veřejné zakázky</w:t>
      </w:r>
    </w:p>
    <w:p w14:paraId="4A101D6F" w14:textId="77777777" w:rsidR="0035531B" w:rsidRDefault="0035531B" w:rsidP="006F6B09">
      <w:pPr>
        <w:pStyle w:val="Textbezslovn"/>
        <w:spacing w:after="0"/>
      </w:pPr>
      <w:r>
        <w:t>CPV kód  45234110-0 Výstavba meziměstských železničních drah</w:t>
      </w:r>
    </w:p>
    <w:p w14:paraId="67461592" w14:textId="77777777" w:rsidR="00C07F1F" w:rsidRDefault="00C07F1F" w:rsidP="00C07F1F">
      <w:pPr>
        <w:pStyle w:val="Textbezslovn"/>
        <w:spacing w:after="0"/>
      </w:pPr>
      <w:r>
        <w:rPr>
          <w:rFonts w:cs="Calibri"/>
        </w:rPr>
        <w:lastRenderedPageBreak/>
        <w:t xml:space="preserve">CPV kód  </w:t>
      </w:r>
      <w:r w:rsidRPr="000F34B8">
        <w:rPr>
          <w:rFonts w:cs="Calibri"/>
        </w:rPr>
        <w:t>45234116-2 Práce na výstavbě drah</w:t>
      </w:r>
    </w:p>
    <w:p w14:paraId="06B6719C" w14:textId="77777777" w:rsidR="00C07F1F" w:rsidRDefault="00C07F1F" w:rsidP="00C07F1F">
      <w:pPr>
        <w:pStyle w:val="Textbezslovn"/>
        <w:spacing w:after="0"/>
      </w:pPr>
      <w:r>
        <w:t xml:space="preserve">CPV kód  </w:t>
      </w:r>
      <w:r w:rsidRPr="00D224D8">
        <w:t>45000000-7 Stavební práce</w:t>
      </w:r>
    </w:p>
    <w:p w14:paraId="203132E8" w14:textId="77777777" w:rsidR="00006798" w:rsidRPr="00494CE0" w:rsidRDefault="00006798" w:rsidP="00006798">
      <w:pPr>
        <w:pStyle w:val="Textbezslovn"/>
        <w:spacing w:after="0"/>
      </w:pPr>
      <w:r w:rsidRPr="00494CE0">
        <w:t>CPV kód  45221112-0 Výstavba železničních mostů</w:t>
      </w:r>
    </w:p>
    <w:p w14:paraId="1A7AC1D4" w14:textId="77777777" w:rsidR="00006798" w:rsidRDefault="00006798" w:rsidP="00006798">
      <w:pPr>
        <w:pStyle w:val="Textbezslovn"/>
        <w:spacing w:after="0"/>
      </w:pPr>
      <w:r w:rsidRPr="00494CE0">
        <w:t>CPV kód  45221200-4 Stavební úpravy tunelů, šachet a podchodů</w:t>
      </w:r>
    </w:p>
    <w:p w14:paraId="726AA9CB" w14:textId="77777777" w:rsidR="00140575" w:rsidRDefault="00140575" w:rsidP="00006798">
      <w:pPr>
        <w:pStyle w:val="Textbezslovn"/>
        <w:spacing w:after="0"/>
      </w:pPr>
    </w:p>
    <w:p w14:paraId="0100D167" w14:textId="77777777" w:rsidR="00006798" w:rsidRPr="006B77B3" w:rsidRDefault="00006798" w:rsidP="00006798">
      <w:pPr>
        <w:pStyle w:val="Textbezslovn"/>
        <w:spacing w:after="0"/>
      </w:pPr>
      <w:r w:rsidRPr="00006798">
        <w:t xml:space="preserve">  </w:t>
      </w:r>
    </w:p>
    <w:p w14:paraId="176E0B40"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73B25DE1" w14:textId="77777777" w:rsidR="0035531B" w:rsidRDefault="0035531B" w:rsidP="006F6B09">
      <w:pPr>
        <w:pStyle w:val="Nadpis1-1"/>
      </w:pPr>
      <w:bookmarkStart w:id="8" w:name="_Toc53665438"/>
      <w:r>
        <w:t>ZDROJE FINANCOVÁNÍ</w:t>
      </w:r>
      <w:r w:rsidR="00845C50">
        <w:t xml:space="preserve"> a </w:t>
      </w:r>
      <w:r>
        <w:t>PŘEDPOKLÁDANÁ HODNOTA VEŘEJNÉ ZAKÁZKY</w:t>
      </w:r>
      <w:bookmarkEnd w:id="8"/>
    </w:p>
    <w:p w14:paraId="1CC87EF5" w14:textId="77777777" w:rsidR="0035531B" w:rsidRDefault="00D807D9" w:rsidP="0035531B">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rsidR="0035531B">
        <w:t>.</w:t>
      </w:r>
    </w:p>
    <w:p w14:paraId="52BB42C3"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74FD10CC" w14:textId="77777777" w:rsidR="009D2EAA" w:rsidRPr="00974ECE" w:rsidRDefault="009D2EAA" w:rsidP="009D2EAA">
      <w:pPr>
        <w:pStyle w:val="Text1-1"/>
        <w:rPr>
          <w:rStyle w:val="Tun9b"/>
          <w:b w:val="0"/>
        </w:rPr>
      </w:pPr>
      <w:r w:rsidRPr="00974ECE">
        <w:rPr>
          <w:rStyle w:val="Tun9b"/>
        </w:rPr>
        <w:t xml:space="preserve">Zadavatel nesděluje výši předpokládané hodnoty zakázky. Zadavatel stanovuje závaznou zadávací podmínku tak, že částka </w:t>
      </w:r>
      <w:r w:rsidR="00A737CE" w:rsidRPr="00974ECE">
        <w:rPr>
          <w:rStyle w:val="Tun9b"/>
        </w:rPr>
        <w:t>1 199 440 251</w:t>
      </w:r>
      <w:r w:rsidRPr="00974ECE">
        <w:rPr>
          <w:rStyle w:val="Tun9b"/>
        </w:rPr>
        <w:t xml:space="preserve">,- Kč je nejvyšší přípustnou nabídkovou cenou (bez DPH), a to pod sankcí vyloučení z další účasti v zadávacím řízení. </w:t>
      </w:r>
      <w:r w:rsidRPr="00974ECE">
        <w:rPr>
          <w:rStyle w:val="Tun9b"/>
          <w:b w:val="0"/>
        </w:rPr>
        <w:t xml:space="preserve">Zadavatel upozorňuje, že výše uvedená nejvyšší přípustná nabídková cena není předpokládanou hodnotou veřejné zakázky. Uvedená nejvyšší přípustná nabídková cena je o cca </w:t>
      </w:r>
      <w:r w:rsidR="00E074A7" w:rsidRPr="00974ECE">
        <w:rPr>
          <w:rStyle w:val="Tun9b"/>
          <w:b w:val="0"/>
        </w:rPr>
        <w:t>25</w:t>
      </w:r>
      <w:r w:rsidRPr="00974ECE">
        <w:rPr>
          <w:rStyle w:val="Tun9b"/>
          <w:b w:val="0"/>
        </w:rPr>
        <w:t xml:space="preserve">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2B7A59C5" w14:textId="77777777" w:rsidR="0035531B" w:rsidRDefault="0035531B" w:rsidP="006F6B09">
      <w:pPr>
        <w:pStyle w:val="Nadpis1-1"/>
      </w:pPr>
      <w:bookmarkStart w:id="9" w:name="_Toc53665439"/>
      <w:r>
        <w:t>OBSAH ZADÁVACÍ DOKUMENTACE</w:t>
      </w:r>
      <w:bookmarkEnd w:id="9"/>
      <w:r>
        <w:t xml:space="preserve"> </w:t>
      </w:r>
    </w:p>
    <w:p w14:paraId="0FD2B7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21D8860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0A9A59F1"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5E792A25" w14:textId="77777777" w:rsidR="0035531B" w:rsidRDefault="0035531B" w:rsidP="00845C50">
      <w:pPr>
        <w:pStyle w:val="Textbezslovn"/>
        <w:tabs>
          <w:tab w:val="left" w:pos="1701"/>
        </w:tabs>
        <w:ind w:left="1701" w:hanging="964"/>
      </w:pPr>
      <w:r>
        <w:t>Část 2</w:t>
      </w:r>
      <w:r>
        <w:tab/>
        <w:t>Pokyny pro dodavatele</w:t>
      </w:r>
    </w:p>
    <w:p w14:paraId="6952C51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2760535C"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356AACE4" w14:textId="77777777" w:rsidR="0035531B" w:rsidRDefault="0035531B" w:rsidP="00845C50">
      <w:pPr>
        <w:pStyle w:val="Textbezslovn"/>
        <w:tabs>
          <w:tab w:val="left" w:pos="1701"/>
        </w:tabs>
        <w:spacing w:after="0"/>
        <w:ind w:left="1701" w:hanging="964"/>
      </w:pPr>
      <w:r>
        <w:t>Část 2</w:t>
      </w:r>
      <w:r>
        <w:tab/>
        <w:t xml:space="preserve">Dopis nabídky </w:t>
      </w:r>
    </w:p>
    <w:p w14:paraId="587770B5"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792BAD56"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BA5B76D"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F7A9BC0"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5DB5F5B5"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89FFC3E"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1C9CA80C" w14:textId="77777777" w:rsidR="0035531B" w:rsidRDefault="0035531B" w:rsidP="0057081D">
      <w:pPr>
        <w:pStyle w:val="Textbezslovn"/>
        <w:tabs>
          <w:tab w:val="left" w:pos="1701"/>
        </w:tabs>
        <w:spacing w:after="0"/>
        <w:ind w:left="1701" w:hanging="964"/>
      </w:pPr>
      <w:r>
        <w:t>Část 8</w:t>
      </w:r>
      <w:r>
        <w:tab/>
        <w:t>Zvláštní technické podmínky</w:t>
      </w:r>
    </w:p>
    <w:p w14:paraId="40E79FD0" w14:textId="77777777" w:rsidR="0057081D" w:rsidRDefault="0057081D" w:rsidP="0057081D">
      <w:pPr>
        <w:pStyle w:val="Textbezslovn"/>
        <w:tabs>
          <w:tab w:val="left" w:pos="1701"/>
        </w:tabs>
        <w:spacing w:after="0"/>
        <w:ind w:left="1701" w:hanging="964"/>
      </w:pPr>
      <w:r>
        <w:t>Část 9</w:t>
      </w:r>
      <w:r>
        <w:tab/>
        <w:t>Ostatní dokumenty tvořící součást Smlouvy (dostupné na www.sfdi.cz/poskytovani-informaci/metodiky/)</w:t>
      </w:r>
    </w:p>
    <w:p w14:paraId="10EAC508" w14:textId="77777777" w:rsidR="0057081D" w:rsidRDefault="0057081D" w:rsidP="0057081D">
      <w:pPr>
        <w:pStyle w:val="Textbezslovn"/>
        <w:tabs>
          <w:tab w:val="left" w:pos="1701"/>
        </w:tabs>
        <w:spacing w:after="0"/>
        <w:ind w:left="1701" w:hanging="964"/>
      </w:pPr>
      <w:r>
        <w:tab/>
        <w:t>Metodika pro kvantifikaci finančních nároků při zpoždění a prodloužení – schváleno Ministerstvem dopravy dne 10.11.2020</w:t>
      </w:r>
    </w:p>
    <w:p w14:paraId="19958EEA" w14:textId="77777777" w:rsidR="0057081D" w:rsidRDefault="0057081D" w:rsidP="0057081D">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199853AB" w14:textId="77777777" w:rsidR="0057081D" w:rsidRDefault="0057081D" w:rsidP="0057081D">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03CE847E" w14:textId="77777777" w:rsidR="0057081D" w:rsidRDefault="0057081D" w:rsidP="00D90164">
      <w:pPr>
        <w:pStyle w:val="Textbezslovn"/>
        <w:tabs>
          <w:tab w:val="left" w:pos="1701"/>
        </w:tabs>
        <w:ind w:left="1701" w:hanging="964"/>
      </w:pPr>
    </w:p>
    <w:p w14:paraId="24BD802F"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14EB5D93"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2471835B"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31C90151"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074450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2C96593"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634A9CCE" w14:textId="77777777" w:rsidR="003B1DB6" w:rsidRPr="00977F79" w:rsidRDefault="003B1DB6" w:rsidP="003B1DB6">
      <w:pPr>
        <w:pStyle w:val="Text1-1"/>
        <w:numPr>
          <w:ilvl w:val="0"/>
          <w:numId w:val="0"/>
        </w:numPr>
        <w:spacing w:after="0"/>
        <w:ind w:left="737"/>
        <w:rPr>
          <w:highlight w:val="green"/>
        </w:rPr>
      </w:pPr>
    </w:p>
    <w:p w14:paraId="406E73F6"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637823" w14:textId="77777777" w:rsidR="0035531B" w:rsidRDefault="0035531B" w:rsidP="005A3D2F">
      <w:pPr>
        <w:pStyle w:val="Text1-1"/>
        <w:numPr>
          <w:ilvl w:val="0"/>
          <w:numId w:val="0"/>
        </w:numPr>
        <w:spacing w:after="0"/>
        <w:ind w:left="737"/>
      </w:pPr>
    </w:p>
    <w:p w14:paraId="4B04B367"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E634459"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141BA37"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1918615" w14:textId="77777777" w:rsidR="004562A0" w:rsidRDefault="004562A0" w:rsidP="00845C50">
      <w:pPr>
        <w:pStyle w:val="Odrka1-1"/>
      </w:pPr>
      <w:r>
        <w:t>Projektová dokumentace „</w:t>
      </w:r>
      <w:r w:rsidRPr="00E03B8A">
        <w:t>Optimalizace traťového úseku Děčín východ (mimo) - Děčín-Prostřední Žleb (mimo)</w:t>
      </w:r>
      <w:r>
        <w:t>“, zpracovatel SP + SEU Děčín – Prostřední Žleb DSP, správce společnosti a společník 1 SUDOP PRAHA a.s., se sídlem Olšanská 2643/1a, 130 00 Praha 3, IČO: 25793349 a společník 2 SUDOP EU a.s., se sídlem Olšanská 2643/1a, 130 80 Praha 3, IČO: 05165024; datum 11/2020</w:t>
      </w:r>
    </w:p>
    <w:p w14:paraId="66D18CA6" w14:textId="77777777" w:rsidR="0035531B" w:rsidRDefault="0035531B" w:rsidP="0035531B">
      <w:pPr>
        <w:pStyle w:val="Text1-1"/>
      </w:pPr>
      <w:r>
        <w:t>Pro vyloučení pochybností zadavatel uvádí, že ohledně této veřejné zakázky nevedl předběžné tržní konzultace.</w:t>
      </w:r>
    </w:p>
    <w:p w14:paraId="100D9EEA" w14:textId="77777777" w:rsidR="0035531B" w:rsidRDefault="0035531B" w:rsidP="00CC4380">
      <w:pPr>
        <w:pStyle w:val="Nadpis1-1"/>
      </w:pPr>
      <w:bookmarkStart w:id="10" w:name="_Toc53665440"/>
      <w:r>
        <w:t>VYSVĚTLENÍ, ZMĚNY</w:t>
      </w:r>
      <w:r w:rsidR="00845C50">
        <w:t xml:space="preserve"> a </w:t>
      </w:r>
      <w:r>
        <w:t>DOPLNĚNÍ ZADÁVACÍ DOKUMENTACE</w:t>
      </w:r>
      <w:bookmarkEnd w:id="10"/>
      <w:r>
        <w:t xml:space="preserve"> </w:t>
      </w:r>
    </w:p>
    <w:p w14:paraId="75962BFB"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D222622" w14:textId="77777777"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21DBA32"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97CF3D3" w14:textId="77777777" w:rsidR="0035531B" w:rsidRDefault="0035531B" w:rsidP="00CC4380">
      <w:pPr>
        <w:pStyle w:val="Nadpis1-1"/>
      </w:pPr>
      <w:bookmarkStart w:id="11" w:name="_Toc53665441"/>
      <w:r>
        <w:t>POŽADAVKY ZADAVATELE NA KVALIFIKACI</w:t>
      </w:r>
      <w:bookmarkEnd w:id="11"/>
    </w:p>
    <w:p w14:paraId="19A28919"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B723457" w14:textId="77777777" w:rsidR="0035531B" w:rsidRPr="00CC4380" w:rsidRDefault="0035531B" w:rsidP="0035531B">
      <w:pPr>
        <w:pStyle w:val="Text1-1"/>
        <w:rPr>
          <w:rStyle w:val="Tun9b"/>
        </w:rPr>
      </w:pPr>
      <w:r w:rsidRPr="00CC4380">
        <w:rPr>
          <w:rStyle w:val="Tun9b"/>
        </w:rPr>
        <w:t>Prokázání splnění základní způsobilosti</w:t>
      </w:r>
    </w:p>
    <w:p w14:paraId="374EA02F"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E63F5DA" w14:textId="77777777" w:rsidR="0035531B" w:rsidRDefault="0035531B" w:rsidP="00092CC9">
      <w:pPr>
        <w:pStyle w:val="Odrka1-1"/>
      </w:pPr>
      <w:r>
        <w:t>Způsobilým není dodavatel, který</w:t>
      </w:r>
    </w:p>
    <w:p w14:paraId="3BDB90AD"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14A069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FEB2B6A"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BED5EA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C54B15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8232DF0" w14:textId="77777777" w:rsidR="0035531B" w:rsidRDefault="0035531B" w:rsidP="00092CC9">
      <w:pPr>
        <w:pStyle w:val="Odrka1-1"/>
      </w:pPr>
      <w:r>
        <w:t xml:space="preserve">Způsob prokázání základní způsobilosti: </w:t>
      </w:r>
    </w:p>
    <w:p w14:paraId="78A6554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021B59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840625B" w14:textId="77777777" w:rsidR="0035531B" w:rsidRDefault="0035531B" w:rsidP="00CC4380">
      <w:pPr>
        <w:pStyle w:val="Odrka1-2-"/>
      </w:pPr>
      <w:r>
        <w:t>potvrzení příslušného finančního úřadu ve vztahu</w:t>
      </w:r>
      <w:r w:rsidR="00BC6D2B">
        <w:t xml:space="preserve"> k </w:t>
      </w:r>
      <w:r>
        <w:t>§ 74 odst. 1 písm. b) ZZVZ;</w:t>
      </w:r>
    </w:p>
    <w:p w14:paraId="690A2A9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6114537" w14:textId="77777777" w:rsidR="0035531B" w:rsidRDefault="0035531B" w:rsidP="00CC4380">
      <w:pPr>
        <w:pStyle w:val="Odrka1-2-"/>
      </w:pPr>
      <w:r>
        <w:t>písemného čestného prohlášení ve vztahu</w:t>
      </w:r>
      <w:r w:rsidR="00BC6D2B">
        <w:t xml:space="preserve"> k </w:t>
      </w:r>
      <w:r>
        <w:t xml:space="preserve">§ 74 odst. 1 písm. c) ZZVZ; </w:t>
      </w:r>
    </w:p>
    <w:p w14:paraId="1F991EB5"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03BC36B"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FC4CC85"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BE6CC54"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0398D54" w14:textId="77777777" w:rsidR="0035531B" w:rsidRPr="00CC4380" w:rsidRDefault="0035531B" w:rsidP="0035531B">
      <w:pPr>
        <w:pStyle w:val="Text1-1"/>
        <w:rPr>
          <w:rStyle w:val="Tun9b"/>
        </w:rPr>
      </w:pPr>
      <w:r w:rsidRPr="00CC4380">
        <w:rPr>
          <w:rStyle w:val="Tun9b"/>
        </w:rPr>
        <w:t>Prokázání splnění profesní způsobilosti</w:t>
      </w:r>
    </w:p>
    <w:p w14:paraId="7AEFAF0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81B4F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AD5242A"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4DD93187"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204DF2D1" w14:textId="77777777" w:rsidR="0035531B" w:rsidRDefault="0035531B" w:rsidP="00CC4380">
      <w:pPr>
        <w:pStyle w:val="Odrka1-2-"/>
      </w:pPr>
      <w:r w:rsidRPr="00EB1843">
        <w:t>Revize, prohlídky</w:t>
      </w:r>
      <w:r w:rsidR="00845C50" w:rsidRPr="00EB1843">
        <w:t xml:space="preserve"> a </w:t>
      </w:r>
      <w:r w:rsidRPr="00EB1843">
        <w:t>zkoušky určených technických zařízení</w:t>
      </w:r>
      <w:r w:rsidR="00092CC9" w:rsidRPr="00EB1843">
        <w:t xml:space="preserve"> v </w:t>
      </w:r>
      <w:r w:rsidRPr="00EB1843">
        <w:t>provozu,</w:t>
      </w:r>
    </w:p>
    <w:p w14:paraId="7E863C9B" w14:textId="77777777" w:rsidR="0035531B" w:rsidRPr="00EB1843" w:rsidRDefault="0035531B" w:rsidP="00CC4380">
      <w:pPr>
        <w:pStyle w:val="Odrka1-2-"/>
      </w:pPr>
      <w:r w:rsidRPr="00EB1843">
        <w:t>Výkon zeměměřických činností,</w:t>
      </w:r>
    </w:p>
    <w:p w14:paraId="7ED002D6" w14:textId="77777777" w:rsidR="0035531B" w:rsidRPr="00EB1843" w:rsidRDefault="0035531B" w:rsidP="00CC4380">
      <w:pPr>
        <w:pStyle w:val="Odrka1-2-"/>
      </w:pPr>
      <w:r w:rsidRPr="00EB1843">
        <w:t>Podnikání</w:t>
      </w:r>
      <w:r w:rsidR="00092CC9" w:rsidRPr="00EB1843">
        <w:t xml:space="preserve"> v </w:t>
      </w:r>
      <w:r w:rsidRPr="00EB1843">
        <w:t>oblasti nakládání</w:t>
      </w:r>
      <w:r w:rsidR="00845C50" w:rsidRPr="00EB1843">
        <w:t xml:space="preserve"> s </w:t>
      </w:r>
      <w:r w:rsidR="00EB1843" w:rsidRPr="00EB1843">
        <w:t>nebezpečnými odpady,</w:t>
      </w:r>
    </w:p>
    <w:p w14:paraId="0D09C7C0" w14:textId="4D7DEFBD" w:rsidR="00EB1843" w:rsidRDefault="00EB1843" w:rsidP="001965B0">
      <w:pPr>
        <w:pStyle w:val="Odrka1-2-"/>
        <w:spacing w:after="120"/>
      </w:pPr>
      <w:r w:rsidRPr="00EB1843">
        <w:t>Geologické práce.</w:t>
      </w:r>
    </w:p>
    <w:p w14:paraId="7362F9E0" w14:textId="5B7DAEE6" w:rsidR="001E6AF5" w:rsidRPr="00BE6CA9" w:rsidRDefault="001E6AF5" w:rsidP="001E6AF5">
      <w:pPr>
        <w:pStyle w:val="Odrka1-2-"/>
        <w:numPr>
          <w:ilvl w:val="0"/>
          <w:numId w:val="0"/>
        </w:numPr>
        <w:spacing w:after="120"/>
        <w:ind w:left="1077"/>
      </w:pPr>
      <w:r w:rsidRPr="00BE6CA9">
        <w:t>Zadavatel dále požaduje předložení oprávnění k činnosti prováděné hornickým způsobem dle § 5 odst. 2 a v rozsahu dle § 3 písm</w:t>
      </w:r>
      <w:r w:rsidR="000F3953" w:rsidRPr="00BE6CA9">
        <w:t xml:space="preserve">. </w:t>
      </w:r>
      <w:r w:rsidR="000F3953" w:rsidRPr="00BE6CA9">
        <w:rPr>
          <w:b/>
        </w:rPr>
        <w:t>c)</w:t>
      </w:r>
      <w:r w:rsidR="000F3953" w:rsidRPr="00BE6CA9">
        <w:t xml:space="preserve"> </w:t>
      </w:r>
      <w:r w:rsidRPr="00BE6CA9">
        <w:t>zákona č. 61/1988 Sb., o hornické činnosti, výbušninách a o státní báňské správě, ve znění pozdějších předpisů.</w:t>
      </w:r>
    </w:p>
    <w:p w14:paraId="4B40DBE7" w14:textId="77777777" w:rsidR="0035531B" w:rsidRDefault="0035531B" w:rsidP="00092CC9">
      <w:pPr>
        <w:pStyle w:val="Odrka1-1"/>
      </w:pPr>
      <w:r>
        <w:t>Odborná způsobilost:</w:t>
      </w:r>
    </w:p>
    <w:p w14:paraId="12410DE1"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4BE25DC" w14:textId="77777777" w:rsidR="00B645ED" w:rsidRPr="00292096" w:rsidRDefault="00B645ED" w:rsidP="009978AE">
      <w:pPr>
        <w:pStyle w:val="Odrka1-2-"/>
        <w:numPr>
          <w:ilvl w:val="0"/>
          <w:numId w:val="0"/>
        </w:numPr>
        <w:ind w:left="1531"/>
      </w:pPr>
      <w:r w:rsidRPr="00292096">
        <w:rPr>
          <w:b/>
        </w:rPr>
        <w:t xml:space="preserve">b) </w:t>
      </w:r>
      <w:r w:rsidRPr="00292096">
        <w:t>dopravní stavby</w:t>
      </w:r>
    </w:p>
    <w:p w14:paraId="6DBF60CE" w14:textId="77777777" w:rsidR="00B645ED" w:rsidRDefault="00B645ED" w:rsidP="009978AE">
      <w:pPr>
        <w:pStyle w:val="Odrka1-2-"/>
        <w:numPr>
          <w:ilvl w:val="0"/>
          <w:numId w:val="0"/>
        </w:numPr>
        <w:ind w:left="1531"/>
      </w:pPr>
      <w:r w:rsidRPr="00292096">
        <w:rPr>
          <w:b/>
        </w:rPr>
        <w:t xml:space="preserve">d) </w:t>
      </w:r>
      <w:r w:rsidRPr="00292096">
        <w:t>mosty a inženýrské konstrukce</w:t>
      </w:r>
    </w:p>
    <w:p w14:paraId="61F1B0A6" w14:textId="77777777" w:rsidR="00773F80" w:rsidRPr="00773F80" w:rsidRDefault="00773F80" w:rsidP="009978AE">
      <w:pPr>
        <w:pStyle w:val="Odrka1-2-"/>
        <w:numPr>
          <w:ilvl w:val="0"/>
          <w:numId w:val="0"/>
        </w:numPr>
        <w:ind w:left="1531"/>
      </w:pPr>
      <w:r>
        <w:rPr>
          <w:b/>
        </w:rPr>
        <w:t xml:space="preserve">e) </w:t>
      </w:r>
      <w:r>
        <w:t>technologická zařízení staveb</w:t>
      </w:r>
    </w:p>
    <w:p w14:paraId="1012CD37" w14:textId="77777777" w:rsidR="00292096" w:rsidRPr="00292096" w:rsidRDefault="00292096" w:rsidP="009978AE">
      <w:pPr>
        <w:pStyle w:val="Odrka1-2-"/>
        <w:numPr>
          <w:ilvl w:val="0"/>
          <w:numId w:val="0"/>
        </w:numPr>
        <w:ind w:left="1531"/>
        <w:rPr>
          <w:b/>
          <w:color w:val="FF0000"/>
        </w:rPr>
      </w:pPr>
      <w:r w:rsidRPr="00292096">
        <w:rPr>
          <w:b/>
        </w:rPr>
        <w:t xml:space="preserve">g) </w:t>
      </w:r>
      <w:r w:rsidRPr="00292096">
        <w:t>statika a dynamika staveb</w:t>
      </w:r>
    </w:p>
    <w:p w14:paraId="3C576297" w14:textId="77777777" w:rsidR="00292096" w:rsidRPr="00292096" w:rsidRDefault="00292096" w:rsidP="009978AE">
      <w:pPr>
        <w:pStyle w:val="Odrka1-2-"/>
        <w:numPr>
          <w:ilvl w:val="0"/>
          <w:numId w:val="0"/>
        </w:numPr>
        <w:ind w:left="1531"/>
      </w:pPr>
      <w:r w:rsidRPr="00292096">
        <w:rPr>
          <w:b/>
        </w:rPr>
        <w:t xml:space="preserve">i) </w:t>
      </w:r>
      <w:r w:rsidRPr="00292096">
        <w:t>geotechnika</w:t>
      </w:r>
    </w:p>
    <w:p w14:paraId="7F6E09C0"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B791538"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5D0BEA">
        <w:t xml:space="preserve">písm. </w:t>
      </w:r>
      <w:r w:rsidRPr="005D0BEA">
        <w:rPr>
          <w:rStyle w:val="Tun9b"/>
        </w:rPr>
        <w:t>a)</w:t>
      </w:r>
      <w:r w:rsidR="00845C50" w:rsidRPr="005D0BEA">
        <w:rPr>
          <w:rStyle w:val="Tun9b"/>
        </w:rPr>
        <w:t xml:space="preserve"> </w:t>
      </w:r>
      <w:r w:rsidR="00845C50" w:rsidRPr="005D0BEA">
        <w:rPr>
          <w:rStyle w:val="Tun9b"/>
          <w:b w:val="0"/>
        </w:rPr>
        <w:t>a </w:t>
      </w:r>
      <w:r w:rsidRPr="005D0BEA">
        <w:rPr>
          <w:rStyle w:val="Tun9b"/>
        </w:rPr>
        <w:t>c)</w:t>
      </w:r>
      <w:r w:rsidRPr="005D0BEA">
        <w:t xml:space="preserve"> zákona</w:t>
      </w:r>
      <w:r>
        <w:t xml:space="preserve"> č. </w:t>
      </w:r>
      <w:r>
        <w:lastRenderedPageBreak/>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F2FD299" w14:textId="09F92B8F" w:rsidR="00A00893" w:rsidRPr="00BE6CA9" w:rsidRDefault="00A00893" w:rsidP="00CC4380">
      <w:pPr>
        <w:pStyle w:val="Odrka1-2-"/>
        <w:rPr>
          <w:rFonts w:ascii="Verdana" w:hAnsi="Verdana"/>
        </w:rPr>
      </w:pPr>
      <w:r w:rsidRPr="00773F80">
        <w:rPr>
          <w:rFonts w:ascii="Verdana" w:hAnsi="Verdana" w:cs="Calibri"/>
        </w:rPr>
        <w:t xml:space="preserve">Zadavatel požaduje předložení dokladu o autorizaci k činnostem dle § 45i pro účely hodnocení ve smyslu § 67 zákona č. 114/1992 Sb., o ochraně přírody a </w:t>
      </w:r>
      <w:r w:rsidRPr="00BE6CA9">
        <w:rPr>
          <w:rFonts w:ascii="Verdana" w:hAnsi="Verdana" w:cs="Calibri"/>
        </w:rPr>
        <w:t>krajiny, ve znění pozdějších předpisů.</w:t>
      </w:r>
    </w:p>
    <w:p w14:paraId="3708CB84" w14:textId="1D1860BF" w:rsidR="001E6AF5" w:rsidRPr="00BE6CA9" w:rsidRDefault="001E6AF5" w:rsidP="00CC4380">
      <w:pPr>
        <w:pStyle w:val="Odrka1-2-"/>
        <w:rPr>
          <w:rFonts w:ascii="Verdana" w:hAnsi="Verdana"/>
        </w:rPr>
      </w:pPr>
      <w:r w:rsidRPr="00BE6CA9">
        <w:t xml:space="preserve">Zadavatel požaduje předložení osvědčení o odborné způsobilosti k výkonu činnosti prováděné hornickým způsobem podle § 4 písm. </w:t>
      </w:r>
      <w:r w:rsidR="000F3953" w:rsidRPr="00BE6CA9">
        <w:rPr>
          <w:b/>
        </w:rPr>
        <w:t>k)</w:t>
      </w:r>
      <w:r w:rsidRPr="00BE6CA9">
        <w:t xml:space="preserve"> vyhl. č. 298/2005 Sb., o požadavcích na odbornou kvalifikaci a odbornou způsobilost při hornické činnosti nebo činnosti prováděné hornickým způsobem a o změně některých právních předpisů, ve znění pozdějších předpisů, a to v rozsahu podle § 3 písm. </w:t>
      </w:r>
      <w:r w:rsidR="000F3953" w:rsidRPr="00BE6CA9">
        <w:rPr>
          <w:b/>
        </w:rPr>
        <w:t>c)</w:t>
      </w:r>
      <w:r w:rsidR="000F3953" w:rsidRPr="00BE6CA9">
        <w:t xml:space="preserve"> </w:t>
      </w:r>
      <w:r w:rsidRPr="00BE6CA9">
        <w:t>zákona č. 61/1988 Sb., o hornické činnosti, výbušninách a o státní báňské správě, ve znění pozdějších předpisů.</w:t>
      </w:r>
    </w:p>
    <w:p w14:paraId="58AEF579" w14:textId="77777777" w:rsidR="0035531B" w:rsidRDefault="0035531B" w:rsidP="00CC4380">
      <w:pPr>
        <w:pStyle w:val="Textbezslovn"/>
        <w:ind w:left="1077"/>
      </w:pPr>
      <w:r w:rsidRPr="00BE6CA9">
        <w:t xml:space="preserve">Je-li dodavatel fyzickou osobou, musí odbornou </w:t>
      </w:r>
      <w:r>
        <w:t>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B0BFE25"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621AD75" w14:textId="77777777" w:rsidR="0035531B" w:rsidRPr="00CC4380" w:rsidRDefault="0035531B" w:rsidP="0035531B">
      <w:pPr>
        <w:pStyle w:val="Text1-1"/>
        <w:rPr>
          <w:rStyle w:val="Tun9b"/>
        </w:rPr>
      </w:pPr>
      <w:r w:rsidRPr="00CC4380">
        <w:rPr>
          <w:rStyle w:val="Tun9b"/>
        </w:rPr>
        <w:t>Ekonomická kvalifikace</w:t>
      </w:r>
    </w:p>
    <w:p w14:paraId="75081713"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526A2F3C"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737CE" w:rsidRPr="00A737CE">
        <w:rPr>
          <w:b/>
        </w:rPr>
        <w:t>390 000 000,-</w:t>
      </w:r>
      <w:r w:rsidR="00A737CE">
        <w:t xml:space="preserve"> </w:t>
      </w:r>
      <w:r w:rsidRPr="002924B8">
        <w:rPr>
          <w:b/>
        </w:rPr>
        <w:t>Kč</w:t>
      </w:r>
      <w:r>
        <w:t xml:space="preserve"> bez DPH;</w:t>
      </w:r>
    </w:p>
    <w:p w14:paraId="4EA2EA09"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AF941EC"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762CEBB"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 xml:space="preserve">takovém případě bude za příslušné účetní </w:t>
      </w:r>
      <w:r>
        <w:lastRenderedPageBreak/>
        <w:t>období</w:t>
      </w:r>
      <w:r w:rsidR="00092CC9">
        <w:t xml:space="preserve"> v </w:t>
      </w:r>
      <w:r>
        <w:t>čestném prohlášení</w:t>
      </w:r>
      <w:r w:rsidR="00092CC9">
        <w:t xml:space="preserve"> o </w:t>
      </w:r>
      <w:r>
        <w:t>výši obratu uvedena hodnota ročního úhrnu čistého obratu ve smyslu§ 1d odst. 2 ZoÚ.</w:t>
      </w:r>
    </w:p>
    <w:p w14:paraId="14A1A72A" w14:textId="77777777" w:rsidR="0035531B" w:rsidRPr="00CC4380" w:rsidRDefault="0035531B" w:rsidP="0035531B">
      <w:pPr>
        <w:pStyle w:val="Text1-1"/>
        <w:rPr>
          <w:rStyle w:val="Tun9b"/>
        </w:rPr>
      </w:pPr>
      <w:r w:rsidRPr="00CC4380">
        <w:rPr>
          <w:rStyle w:val="Tun9b"/>
        </w:rPr>
        <w:t>Technická kvalifikace – seznam stavebních prací</w:t>
      </w:r>
    </w:p>
    <w:p w14:paraId="1896B7D3" w14:textId="77777777"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952C2C">
        <w:t xml:space="preserve"> nebo </w:t>
      </w:r>
      <w:r w:rsidR="00127F71">
        <w:t>rekonstrukce</w:t>
      </w:r>
      <w:r w:rsidR="00CB21C4">
        <w:t xml:space="preserve"> </w:t>
      </w:r>
      <w:r>
        <w:t xml:space="preserve">na </w:t>
      </w:r>
      <w:r w:rsidRPr="00952C2C">
        <w:t>stavbách železničních</w:t>
      </w:r>
      <w:r>
        <w:t xml:space="preserve"> drah, jak jsou vymezeny</w:t>
      </w:r>
      <w:r w:rsidR="00092CC9">
        <w:t xml:space="preserve"> v </w:t>
      </w:r>
      <w:r>
        <w:t xml:space="preserve">§ 5 </w:t>
      </w:r>
      <w:r w:rsidRPr="0052701B">
        <w:t>odst. 1</w:t>
      </w:r>
      <w:r w:rsidR="00845C50" w:rsidRPr="0052701B">
        <w:t xml:space="preserve"> a</w:t>
      </w:r>
      <w:r w:rsidR="00092CC9" w:rsidRPr="0052701B">
        <w:t xml:space="preserve"> v </w:t>
      </w:r>
      <w:r w:rsidRPr="0052701B">
        <w:t>§ 3 odst. 1 zákona č. 266/1994 Sb.,</w:t>
      </w:r>
      <w:r w:rsidR="00092CC9" w:rsidRPr="0052701B">
        <w:t xml:space="preserve"> o </w:t>
      </w:r>
      <w:r w:rsidRPr="0052701B">
        <w:t>dráhách, ve znění pozdějších předpisů,</w:t>
      </w:r>
      <w:r w:rsidR="00845C50" w:rsidRPr="0052701B">
        <w:t xml:space="preserve"> s </w:t>
      </w:r>
      <w:r w:rsidRPr="0052701B">
        <w:t>výjimkou tunelové stavby</w:t>
      </w:r>
      <w:r w:rsidR="00197CF8" w:rsidRPr="0052701B">
        <w:t>, jež nemusí být provedena na stavbách železničních drah</w:t>
      </w:r>
      <w:r w:rsidRPr="0052701B">
        <w:t xml:space="preserve">, </w:t>
      </w:r>
      <w:r w:rsidR="00014412" w:rsidRPr="0052701B">
        <w:t xml:space="preserve">poskytnutých dodavatelem </w:t>
      </w:r>
      <w:r w:rsidRPr="0052701B">
        <w:t xml:space="preserve">za posledních </w:t>
      </w:r>
      <w:r w:rsidR="0052701B" w:rsidRPr="0052701B">
        <w:t>8</w:t>
      </w:r>
      <w:r w:rsidRPr="0052701B">
        <w:t xml:space="preserve"> let před zahájením zadávacího řízení (dále jako „</w:t>
      </w:r>
      <w:r w:rsidRPr="0052701B">
        <w:rPr>
          <w:rStyle w:val="Tun9b"/>
        </w:rPr>
        <w:t>stavební práce</w:t>
      </w:r>
      <w:r w:rsidRPr="0052701B">
        <w:t xml:space="preserve">“). Předloženým seznamem stavebních prací přitom musí dodavatel prokázat, že hodnota stavebních prací jím poskytnutých na uvedených stavbách za posledních </w:t>
      </w:r>
      <w:r w:rsidR="0052701B" w:rsidRPr="0052701B">
        <w:t>8</w:t>
      </w:r>
      <w:r w:rsidRPr="0052701B">
        <w:t xml:space="preserve"> let </w:t>
      </w:r>
      <w:r w:rsidR="008735B2" w:rsidRPr="0052701B">
        <w:t xml:space="preserve">před zahájením zadávacího řízení </w:t>
      </w:r>
      <w:r w:rsidRPr="0052701B">
        <w:t>činí</w:t>
      </w:r>
      <w:r w:rsidR="00092CC9" w:rsidRPr="0052701B">
        <w:t xml:space="preserve"> v </w:t>
      </w:r>
      <w:r w:rsidRPr="0052701B">
        <w:t xml:space="preserve">součtu, včetně případných poddodávek, nejméně </w:t>
      </w:r>
      <w:r w:rsidR="00952C2C" w:rsidRPr="0052701B">
        <w:rPr>
          <w:b/>
        </w:rPr>
        <w:t>950 000 000,-</w:t>
      </w:r>
      <w:r w:rsidRPr="0052701B">
        <w:t xml:space="preserve"> </w:t>
      </w:r>
      <w:r w:rsidRPr="0052701B">
        <w:rPr>
          <w:b/>
        </w:rPr>
        <w:t>Kč</w:t>
      </w:r>
      <w:r w:rsidRPr="0052701B">
        <w:t xml:space="preserve"> </w:t>
      </w:r>
      <w:r>
        <w:t xml:space="preserve">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6916CAA7" w14:textId="77777777" w:rsidR="0035531B" w:rsidRDefault="0035531B" w:rsidP="00930B79">
      <w:pPr>
        <w:pStyle w:val="Textbezslovn"/>
      </w:pPr>
      <w:r w:rsidRPr="0052701B">
        <w:t>Zadavatel dále požaduje, aby dodavatel kromě informací uvedených</w:t>
      </w:r>
      <w:r w:rsidR="00092CC9" w:rsidRPr="0052701B">
        <w:t xml:space="preserve"> v </w:t>
      </w:r>
      <w:r w:rsidRPr="0052701B">
        <w:t xml:space="preserve"> seznamu stavebních prací předložil </w:t>
      </w:r>
      <w:r w:rsidRPr="0052701B">
        <w:rPr>
          <w:rStyle w:val="Tun9b"/>
        </w:rPr>
        <w:t>osvědčení objednatelů</w:t>
      </w:r>
      <w:r w:rsidR="00092CC9" w:rsidRPr="0052701B">
        <w:t xml:space="preserve"> o </w:t>
      </w:r>
      <w:r w:rsidRPr="0052701B">
        <w:t>řádném poskytnutí</w:t>
      </w:r>
      <w:r w:rsidR="00845C50" w:rsidRPr="0052701B">
        <w:t xml:space="preserve"> a </w:t>
      </w:r>
      <w:r w:rsidRPr="0052701B">
        <w:t>dokončení nejvýznamnějších stavebních prací tak, aby prokázal, že dodavatel</w:t>
      </w:r>
      <w:r w:rsidR="00092CC9" w:rsidRPr="0052701B">
        <w:t xml:space="preserve"> v </w:t>
      </w:r>
      <w:r w:rsidRPr="0052701B">
        <w:t xml:space="preserve">posledních </w:t>
      </w:r>
      <w:r w:rsidR="0052701B" w:rsidRPr="0052701B">
        <w:t>8</w:t>
      </w:r>
      <w:r w:rsidRPr="0052701B">
        <w:t xml:space="preserve"> letech před zahájením zadávacího řízení řádně poskytl</w:t>
      </w:r>
      <w:r w:rsidR="00845C50" w:rsidRPr="0052701B">
        <w:t xml:space="preserve"> a </w:t>
      </w:r>
      <w:r w:rsidRPr="0052701B">
        <w:t xml:space="preserve">dokončil alespoň následující </w:t>
      </w:r>
      <w:r>
        <w:t>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952C2C">
        <w:rPr>
          <w:b/>
        </w:rPr>
        <w:t>190 000 000,-</w:t>
      </w:r>
      <w:r>
        <w:t xml:space="preserve"> </w:t>
      </w:r>
      <w:r w:rsidRPr="002924B8">
        <w:rPr>
          <w:b/>
        </w:rPr>
        <w:t>Kč</w:t>
      </w:r>
      <w:r>
        <w:t xml:space="preserve"> bez DPH (dále jen jako „</w:t>
      </w:r>
      <w:r w:rsidRPr="00092CC9">
        <w:rPr>
          <w:rStyle w:val="Tun9b"/>
        </w:rPr>
        <w:t>nejvýznamnější stavební práce</w:t>
      </w:r>
      <w:r>
        <w:t xml:space="preserve">“). </w:t>
      </w:r>
    </w:p>
    <w:p w14:paraId="2A6960EE"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27B85265" w14:textId="77777777" w:rsidR="0035531B" w:rsidRPr="0052701B" w:rsidRDefault="0035531B" w:rsidP="00092CC9">
      <w:pPr>
        <w:pStyle w:val="Odrka1-1"/>
      </w:pPr>
      <w:r w:rsidRPr="0052701B">
        <w:t>nejméně jedna nejvýznamnější stavební práce musí zahrnovat novostavbu</w:t>
      </w:r>
      <w:r w:rsidR="00952C2C" w:rsidRPr="0052701B">
        <w:t xml:space="preserve"> nebo</w:t>
      </w:r>
      <w:r w:rsidR="00CB21C4" w:rsidRPr="0052701B">
        <w:t>,</w:t>
      </w:r>
      <w:r w:rsidRPr="0052701B">
        <w:t xml:space="preserve"> rekonstrukci </w:t>
      </w:r>
      <w:r w:rsidRPr="0052701B">
        <w:rPr>
          <w:rStyle w:val="Tun9b"/>
        </w:rPr>
        <w:t>železničního svršku</w:t>
      </w:r>
      <w:r w:rsidRPr="0052701B">
        <w:t xml:space="preserve"> na </w:t>
      </w:r>
      <w:r w:rsidR="00952C2C" w:rsidRPr="0052701B">
        <w:t>jednokolejné</w:t>
      </w:r>
      <w:r w:rsidRPr="0052701B">
        <w:t xml:space="preserve"> nebo vícekolejné elektrifikované trati</w:t>
      </w:r>
      <w:r w:rsidR="00845C50" w:rsidRPr="0052701B">
        <w:t xml:space="preserve"> s</w:t>
      </w:r>
      <w:r w:rsidR="00115DD3" w:rsidRPr="0052701B">
        <w:t>e</w:t>
      </w:r>
      <w:r w:rsidR="00845C50" w:rsidRPr="0052701B">
        <w:t> </w:t>
      </w:r>
      <w:r w:rsidR="00115DD3" w:rsidRPr="0052701B">
        <w:t xml:space="preserve">souhrnnou </w:t>
      </w:r>
      <w:r w:rsidRPr="0052701B">
        <w:t xml:space="preserve">délkou traťového úseku nejméně </w:t>
      </w:r>
      <w:r w:rsidR="00F86088" w:rsidRPr="0052701B">
        <w:t xml:space="preserve">1 </w:t>
      </w:r>
      <w:r w:rsidRPr="0052701B">
        <w:t>km,</w:t>
      </w:r>
      <w:r w:rsidR="00845C50" w:rsidRPr="0052701B">
        <w:t xml:space="preserve"> a </w:t>
      </w:r>
      <w:r w:rsidRPr="0052701B">
        <w:t>to</w:t>
      </w:r>
      <w:r w:rsidR="00092CC9" w:rsidRPr="0052701B">
        <w:t xml:space="preserve"> v </w:t>
      </w:r>
      <w:r w:rsidRPr="0052701B">
        <w:t xml:space="preserve">hodnotě nejméně </w:t>
      </w:r>
      <w:r w:rsidR="00C81E21" w:rsidRPr="0052701B">
        <w:rPr>
          <w:b/>
        </w:rPr>
        <w:t>6 000 000,-</w:t>
      </w:r>
      <w:r w:rsidRPr="0052701B">
        <w:t xml:space="preserve"> </w:t>
      </w:r>
      <w:r w:rsidRPr="0052701B">
        <w:rPr>
          <w:b/>
        </w:rPr>
        <w:t>Kč</w:t>
      </w:r>
      <w:r w:rsidRPr="0052701B">
        <w:t xml:space="preserve"> bez DPH (uvedená částka se vztahuje</w:t>
      </w:r>
      <w:r w:rsidR="00BC6D2B" w:rsidRPr="0052701B">
        <w:t xml:space="preserve"> k </w:t>
      </w:r>
      <w:r w:rsidRPr="0052701B">
        <w:t>hodnotě novostavby</w:t>
      </w:r>
      <w:r w:rsidR="00F86088" w:rsidRPr="0052701B">
        <w:t xml:space="preserve"> nebo</w:t>
      </w:r>
      <w:r w:rsidRPr="0052701B">
        <w:t xml:space="preserve"> rekonstrukce železničního svršku, nikoli</w:t>
      </w:r>
      <w:r w:rsidR="00BC6D2B" w:rsidRPr="0052701B">
        <w:t xml:space="preserve"> k </w:t>
      </w:r>
      <w:r w:rsidRPr="0052701B">
        <w:t>hodnotě nejvýznamnější stavební práce, tj. zakázky jako celku);</w:t>
      </w:r>
    </w:p>
    <w:p w14:paraId="653DAE8D" w14:textId="77777777" w:rsidR="0035531B" w:rsidRPr="00AE6B2B" w:rsidRDefault="0035531B" w:rsidP="00092CC9">
      <w:pPr>
        <w:pStyle w:val="Odrka1-1"/>
      </w:pPr>
      <w:r w:rsidRPr="00957FB9">
        <w:t>nejméně jedna nejvýznamnější stavební práce musí zahrnovat novostavbu</w:t>
      </w:r>
      <w:r w:rsidR="00C81E21" w:rsidRPr="00957FB9">
        <w:t xml:space="preserve"> nebo</w:t>
      </w:r>
      <w:r w:rsidRPr="00957FB9">
        <w:t xml:space="preserve"> rekonstrukci </w:t>
      </w:r>
      <w:r w:rsidR="00C81E21" w:rsidRPr="00957FB9">
        <w:rPr>
          <w:b/>
        </w:rPr>
        <w:t xml:space="preserve">vícepolového </w:t>
      </w:r>
      <w:r w:rsidRPr="00957FB9">
        <w:rPr>
          <w:rStyle w:val="Tun9b"/>
        </w:rPr>
        <w:t>železničního mostu</w:t>
      </w:r>
      <w:r w:rsidR="00C81E21" w:rsidRPr="00957FB9">
        <w:rPr>
          <w:rStyle w:val="Tun9b"/>
        </w:rPr>
        <w:t xml:space="preserve"> s ocelovou nosnou konstrukcí</w:t>
      </w:r>
      <w:r w:rsidR="00110C72">
        <w:rPr>
          <w:rStyle w:val="Tun9b"/>
        </w:rPr>
        <w:t xml:space="preserve"> s průběžným kolejovým ložem</w:t>
      </w:r>
      <w:r w:rsidR="00C81E21" w:rsidRPr="00957FB9">
        <w:rPr>
          <w:rStyle w:val="Tun9b"/>
        </w:rPr>
        <w:t xml:space="preserve"> s délkou jednoho pole </w:t>
      </w:r>
      <w:r w:rsidR="0052701B">
        <w:rPr>
          <w:rStyle w:val="Tun9b"/>
        </w:rPr>
        <w:t>minimálně 35</w:t>
      </w:r>
      <w:r w:rsidR="00957FB9" w:rsidRPr="00957FB9">
        <w:rPr>
          <w:rStyle w:val="Tun9b"/>
        </w:rPr>
        <w:t xml:space="preserve"> m</w:t>
      </w:r>
      <w:r w:rsidRPr="00AE6B2B">
        <w:t>;</w:t>
      </w:r>
    </w:p>
    <w:p w14:paraId="0A5E4A77" w14:textId="77777777" w:rsidR="0035531B" w:rsidRPr="00AE6B2B" w:rsidRDefault="0035531B" w:rsidP="00092CC9">
      <w:pPr>
        <w:pStyle w:val="Odrka1-1"/>
      </w:pPr>
      <w:r w:rsidRPr="00AE6B2B">
        <w:t xml:space="preserve">nejméně jedna nejvýznamnější stavební práce musí zahrnovat novostavbu </w:t>
      </w:r>
      <w:r w:rsidR="00E54128" w:rsidRPr="00AE6B2B">
        <w:t xml:space="preserve">nebo rekonstrukci </w:t>
      </w:r>
      <w:r w:rsidRPr="00AE6B2B">
        <w:t xml:space="preserve">železniční či silniční </w:t>
      </w:r>
      <w:r w:rsidRPr="00AE6B2B">
        <w:rPr>
          <w:rStyle w:val="Tun9b"/>
        </w:rPr>
        <w:t>tunelové stavby</w:t>
      </w:r>
      <w:r w:rsidRPr="00AE6B2B">
        <w:t xml:space="preserve"> </w:t>
      </w:r>
      <w:r w:rsidR="00092CC9" w:rsidRPr="00AE6B2B">
        <w:t>o </w:t>
      </w:r>
      <w:r w:rsidRPr="00AE6B2B">
        <w:t xml:space="preserve">délce nejméně </w:t>
      </w:r>
      <w:r w:rsidR="00110C72" w:rsidRPr="00110C72">
        <w:rPr>
          <w:b/>
        </w:rPr>
        <w:t>6</w:t>
      </w:r>
      <w:r w:rsidR="00AE6B2B" w:rsidRPr="00AE6B2B">
        <w:rPr>
          <w:b/>
        </w:rPr>
        <w:t>0</w:t>
      </w:r>
      <w:r w:rsidRPr="00AE6B2B">
        <w:t xml:space="preserve"> </w:t>
      </w:r>
      <w:r w:rsidRPr="00AE6B2B">
        <w:rPr>
          <w:b/>
        </w:rPr>
        <w:t>m</w:t>
      </w:r>
      <w:r w:rsidRPr="00AE6B2B">
        <w:t>;</w:t>
      </w:r>
    </w:p>
    <w:p w14:paraId="5E5B78A4"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2E96E5A7" w14:textId="66FC5FA9" w:rsidR="00CB21C4" w:rsidRDefault="00CB21C4" w:rsidP="00CB21C4">
      <w:pPr>
        <w:pStyle w:val="Textbezslovn"/>
      </w:pPr>
      <w:r>
        <w:t xml:space="preserve">Za rekonstrukci se nepovažují </w:t>
      </w:r>
      <w:r w:rsidR="000D4621">
        <w:t xml:space="preserve">opravné ani </w:t>
      </w:r>
      <w:r>
        <w:t xml:space="preserve">údržbové práce, jež mají pro účely posouzení splnění kritérií technické kvalifikace v těchto zadávacích podmínkách následující význam: </w:t>
      </w:r>
    </w:p>
    <w:p w14:paraId="6FFD980E" w14:textId="3843D214" w:rsidR="000D4621" w:rsidRDefault="000D4621" w:rsidP="00DF2782">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w:t>
      </w:r>
      <w:r>
        <w:lastRenderedPageBreak/>
        <w:t xml:space="preserve">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DF4FEEC" w14:textId="52F083D0"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6AE499F8"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110C72">
        <w:t xml:space="preserve">posledních </w:t>
      </w:r>
      <w:r w:rsidR="00110C72" w:rsidRPr="00110C72">
        <w:t>8</w:t>
      </w:r>
      <w:r w:rsidRPr="00110C72">
        <w:t xml:space="preserve"> let. Pro odstranění pochybností zadavatel uvádí, že požadavek kritéria technické kvalifikace na doložení stavebních, resp. nejvýznamnějších stavebních prací lze splnit předložením seznamu</w:t>
      </w:r>
      <w:r w:rsidR="00845C50" w:rsidRPr="00110C72">
        <w:t xml:space="preserve"> a </w:t>
      </w:r>
      <w:r w:rsidRPr="00110C72">
        <w:t>osvědčení</w:t>
      </w:r>
      <w:r w:rsidR="00092CC9" w:rsidRPr="00110C72">
        <w:t xml:space="preserve"> o </w:t>
      </w:r>
      <w:r w:rsidRPr="00110C72">
        <w:t>řádném poskytnutí</w:t>
      </w:r>
      <w:r w:rsidR="00845C50" w:rsidRPr="00110C72">
        <w:t xml:space="preserve"> a </w:t>
      </w:r>
      <w:r w:rsidRPr="00110C72">
        <w:t>dokončení i pouze jediné stavební, resp. nejvýznamnější stavební práce, jejíž hodnota představuje alespoň požadovanou hodnotu stavebních prací</w:t>
      </w:r>
      <w:r w:rsidR="00092CC9" w:rsidRPr="00110C72">
        <w:t xml:space="preserve"> v </w:t>
      </w:r>
      <w:r w:rsidRPr="00110C72">
        <w:t xml:space="preserve">součtu za posledních </w:t>
      </w:r>
      <w:r w:rsidR="00110C72" w:rsidRPr="00110C72">
        <w:t>8</w:t>
      </w:r>
      <w:r w:rsidRPr="00110C72">
        <w:t xml:space="preserve"> let</w:t>
      </w:r>
      <w:r w:rsidR="00845C50" w:rsidRPr="00110C72">
        <w:t xml:space="preserve"> a </w:t>
      </w:r>
      <w:r w:rsidRPr="00110C72">
        <w:t>splňuje i všechny minimální hodnoty</w:t>
      </w:r>
      <w:r w:rsidR="00BB4AF2" w:rsidRPr="00110C72">
        <w:t xml:space="preserve"> u </w:t>
      </w:r>
      <w:r w:rsidRPr="00110C72">
        <w:t>jednotlivých nejvýznamnějších stavebních prací,</w:t>
      </w:r>
      <w:r w:rsidR="00845C50" w:rsidRPr="00110C72">
        <w:t xml:space="preserve"> a</w:t>
      </w:r>
      <w:r w:rsidR="00092CC9" w:rsidRPr="00110C72">
        <w:t xml:space="preserve"> v </w:t>
      </w:r>
      <w:r w:rsidRPr="00110C72">
        <w:t xml:space="preserve">jejímž </w:t>
      </w:r>
      <w:r>
        <w:t>rámci byly realizovány všechny práce splňující jednotlivé požadavky zadavatele výše, resp. splněny i všechny další požadavky stanovené</w:t>
      </w:r>
      <w:r w:rsidR="00092CC9">
        <w:t xml:space="preserve"> v </w:t>
      </w:r>
      <w:r>
        <w:t>tomto článku.</w:t>
      </w:r>
    </w:p>
    <w:p w14:paraId="5EF3B135"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45E230AB"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 xml:space="preserve">uvedením zadavatelem výše požadovaných údajů (včetně </w:t>
      </w:r>
      <w:r>
        <w:lastRenderedPageBreak/>
        <w:t>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1171F7FA" w14:textId="77777777" w:rsidR="0035531B" w:rsidRDefault="0035531B" w:rsidP="00930B79">
      <w:pPr>
        <w:pStyle w:val="Textbezslovn"/>
      </w:pPr>
      <w:r>
        <w:t xml:space="preserve">Doba </w:t>
      </w:r>
      <w:r w:rsidR="00D31E39">
        <w:t xml:space="preserve">posledních </w:t>
      </w:r>
      <w:r w:rsidR="00110C72" w:rsidRPr="00110C72">
        <w:t>8</w:t>
      </w:r>
      <w:r w:rsidRPr="00110C72">
        <w:t xml:space="preserve"> let </w:t>
      </w:r>
      <w:r w:rsidR="00D31E39" w:rsidRPr="00110C72">
        <w:t xml:space="preserve">před zahájením zadávacího řízení </w:t>
      </w:r>
      <w:r w:rsidRPr="00110C72">
        <w:t xml:space="preserve">se </w:t>
      </w:r>
      <w:r w:rsidR="000A2EAF" w:rsidRPr="00110C72">
        <w:t xml:space="preserve">pro účely prokázání technické kvalifikace ohledně referenčních zakázek </w:t>
      </w:r>
      <w:r w:rsidRPr="00110C72">
        <w:t>považuje za splněnou, pokud byly stavební/nejvýznamnější stavební práce</w:t>
      </w:r>
      <w:r w:rsidR="00092CC9" w:rsidRPr="00110C72">
        <w:t xml:space="preserve"> </w:t>
      </w:r>
      <w:r w:rsidR="000A2EAF" w:rsidRPr="00110C72">
        <w:t xml:space="preserve">dokončeny </w:t>
      </w:r>
      <w:r w:rsidR="00092CC9" w:rsidRPr="00110C72">
        <w:t>v </w:t>
      </w:r>
      <w:r w:rsidRPr="00110C72">
        <w:t>průběhu této doby</w:t>
      </w:r>
      <w:r w:rsidR="000A2EAF" w:rsidRPr="00110C72">
        <w:t xml:space="preserve"> nebo kdykoli po zahájení zadávacího řízení, včetně doby po podání nabídek, a to nejpozději do doby zadavatelem případně stanovené k předložení údajů a dokladů dle § 46 ZZVZ. Pro </w:t>
      </w:r>
      <w:r w:rsidRPr="00110C72">
        <w:t>prokázání kvalifikace postačuje, aby byl požadovaný finanční objem stavebních/nejvýznamnějších stavebních prací dosažen za celou dobu realizace stavebních/nejvýznamnějších stavebních prací, nikoliv pouze</w:t>
      </w:r>
      <w:r w:rsidR="00092CC9" w:rsidRPr="00110C72">
        <w:t xml:space="preserve"> v </w:t>
      </w:r>
      <w:r w:rsidRPr="00110C72">
        <w:t xml:space="preserve">průběhu posledních </w:t>
      </w:r>
      <w:r w:rsidR="00110C72" w:rsidRPr="00110C72">
        <w:t>8</w:t>
      </w:r>
      <w:r w:rsidRPr="00110C72">
        <w:t xml:space="preserve"> let před zahájením zadávacího řízení. Dokončením se</w:t>
      </w:r>
      <w:r w:rsidR="00BB4AF2" w:rsidRPr="00110C72">
        <w:t xml:space="preserve"> u </w:t>
      </w:r>
      <w:r w:rsidR="007B1E1B" w:rsidRPr="00110C72">
        <w:t>stavebních/</w:t>
      </w:r>
      <w:r w:rsidRPr="00110C72">
        <w:t xml:space="preserve">nejvýznamnějších stavebních prací </w:t>
      </w:r>
      <w:r w:rsidR="002A30C7" w:rsidRPr="00110C72">
        <w:t xml:space="preserve">pro účely prokázání technické kvalifikace v tomto zadávacím řízení </w:t>
      </w:r>
      <w:r w:rsidRPr="00110C72">
        <w:t xml:space="preserve">rozumí </w:t>
      </w:r>
      <w:r w:rsidR="007B1E1B" w:rsidRPr="00110C72">
        <w:t xml:space="preserve">i </w:t>
      </w:r>
      <w:r w:rsidRPr="00110C72">
        <w:t>uvedení díla</w:t>
      </w:r>
      <w:r w:rsidR="007B1E1B" w:rsidRPr="00110C72">
        <w:t>, resp. poslední části stavby</w:t>
      </w:r>
      <w:r w:rsidRPr="00110C72">
        <w:t>, alespoň do zkušebního provozu. Zadavatel nicméně za dílo dokončené</w:t>
      </w:r>
      <w:r w:rsidR="00092CC9" w:rsidRPr="00110C72">
        <w:t xml:space="preserve"> v </w:t>
      </w:r>
      <w:r w:rsidRPr="00110C72">
        <w:t xml:space="preserve">období posledních </w:t>
      </w:r>
      <w:r w:rsidR="00110C72" w:rsidRPr="00110C72">
        <w:t>8</w:t>
      </w:r>
      <w:r w:rsidRPr="00110C72">
        <w:t xml:space="preserve"> let bude považovat též dílo, </w:t>
      </w:r>
      <w:r>
        <w:t>které</w:t>
      </w:r>
      <w:r w:rsidR="00092CC9">
        <w:t xml:space="preserve"> v </w:t>
      </w:r>
      <w:r>
        <w:t>tomto období bylo dokončeno jako celek, tj. včetně plnění navazujících na zkušební provoz, např. zpracování dokumentace skutečného provedení stavby.</w:t>
      </w:r>
    </w:p>
    <w:p w14:paraId="5C42DBDB"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0BF93694"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72AF9352" w14:textId="70124742"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0D4621">
        <w:t xml:space="preserve">či osvědčení </w:t>
      </w:r>
      <w:r>
        <w:t>i takové stavební práce, které poskytl:</w:t>
      </w:r>
    </w:p>
    <w:p w14:paraId="54B39C89"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9891568" w14:textId="48AA73D1"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E29E26E" w14:textId="4D6F6A96" w:rsidR="000D4621" w:rsidRDefault="000D4621" w:rsidP="000D4621">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6B06DDE4"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 xml:space="preserve">předchozí větě. Pokud společnost/sdružení či seskupení dodavatelů, které </w:t>
      </w:r>
      <w:r>
        <w:lastRenderedPageBreak/>
        <w:t>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17B6CFE"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7710F4CE"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08C8D4E" w14:textId="77777777" w:rsidR="0035531B" w:rsidRPr="00930B79" w:rsidRDefault="0035531B" w:rsidP="0035531B">
      <w:pPr>
        <w:pStyle w:val="Text1-1"/>
        <w:rPr>
          <w:rStyle w:val="Tun9b"/>
        </w:rPr>
      </w:pPr>
      <w:r w:rsidRPr="00930B79">
        <w:rPr>
          <w:rStyle w:val="Tun9b"/>
        </w:rPr>
        <w:t>Technická kvalifikace – seznam odborného personálu</w:t>
      </w:r>
    </w:p>
    <w:p w14:paraId="0B15C221" w14:textId="77777777" w:rsidR="0035531B" w:rsidRPr="00110C72"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w:t>
      </w:r>
      <w:r w:rsidRPr="00110C72">
        <w:t xml:space="preserve">požadovaná na výkon těchto funkcí. </w:t>
      </w:r>
      <w:r w:rsidRPr="00110C72">
        <w:rPr>
          <w:rStyle w:val="Tun9b"/>
        </w:rPr>
        <w:t xml:space="preserve">Funkci stavbyvedoucího, zástupce stavbyvedoucího, specialisty (vedoucí prací) na </w:t>
      </w:r>
      <w:r w:rsidR="00A23DA4" w:rsidRPr="00110C72">
        <w:rPr>
          <w:rStyle w:val="Tun9b"/>
        </w:rPr>
        <w:t>mosty a inženýrské konstrukce a specialisty (vedoucího prací) na tunely</w:t>
      </w:r>
      <w:r w:rsidRPr="00110C72">
        <w:t xml:space="preserve"> </w:t>
      </w:r>
      <w:r w:rsidRPr="00110C72">
        <w:rPr>
          <w:rStyle w:val="Tun9b"/>
        </w:rPr>
        <w:t>však nelze takto sloučit, tyto funkce musí zastávat vždy odlišné fyzické osoby.</w:t>
      </w:r>
    </w:p>
    <w:p w14:paraId="5CC528D4"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12BC39BD" w14:textId="77777777" w:rsidR="0035531B" w:rsidRPr="007E79E4" w:rsidRDefault="0035531B" w:rsidP="009067B5">
      <w:pPr>
        <w:pStyle w:val="Odstavec1-1a"/>
        <w:numPr>
          <w:ilvl w:val="0"/>
          <w:numId w:val="12"/>
        </w:numPr>
        <w:rPr>
          <w:rStyle w:val="Tun9b"/>
          <w:b w:val="0"/>
          <w:sz w:val="14"/>
        </w:rPr>
      </w:pPr>
      <w:r w:rsidRPr="007E79E4">
        <w:rPr>
          <w:rStyle w:val="Tun9b"/>
        </w:rPr>
        <w:t>stavbyvedoucí</w:t>
      </w:r>
    </w:p>
    <w:p w14:paraId="59FFD0A4" w14:textId="77777777" w:rsidR="0035531B" w:rsidRPr="007E79E4" w:rsidRDefault="0035531B" w:rsidP="00930B79">
      <w:pPr>
        <w:pStyle w:val="Odrka1-2-"/>
      </w:pPr>
      <w:r w:rsidRPr="007E79E4">
        <w:t>minimálně středoškolské vzdělání;</w:t>
      </w:r>
    </w:p>
    <w:p w14:paraId="45F3FA45" w14:textId="77777777" w:rsidR="0035531B" w:rsidRPr="007E79E4" w:rsidRDefault="0035531B" w:rsidP="00930B79">
      <w:pPr>
        <w:pStyle w:val="Odrka1-2-"/>
      </w:pPr>
      <w:r w:rsidRPr="007E79E4">
        <w:t>nejméně 5 let praxe</w:t>
      </w:r>
      <w:r w:rsidR="00092CC9" w:rsidRPr="007E79E4">
        <w:t xml:space="preserve"> v </w:t>
      </w:r>
      <w:r w:rsidRPr="007E79E4">
        <w:t xml:space="preserve">řízení provádění staveb železničních drah; </w:t>
      </w:r>
    </w:p>
    <w:p w14:paraId="3BD508FA" w14:textId="77777777" w:rsidR="0035531B" w:rsidRPr="008911C4" w:rsidRDefault="0035531B" w:rsidP="00F44AC3">
      <w:pPr>
        <w:pStyle w:val="Odrka1-2-"/>
      </w:pPr>
      <w:r w:rsidRPr="007E79E4">
        <w:t>zkušenost</w:t>
      </w:r>
      <w:r w:rsidR="00845C50" w:rsidRPr="007E79E4">
        <w:t xml:space="preserve"> s </w:t>
      </w:r>
      <w:r w:rsidRPr="007E79E4">
        <w:t>řízením realizace alespoň jedné zakázky - stavby železničních drah</w:t>
      </w:r>
      <w:r w:rsidR="00092CC9" w:rsidRPr="007E79E4">
        <w:t xml:space="preserve"> v </w:t>
      </w:r>
      <w:r w:rsidRPr="007E79E4">
        <w:t xml:space="preserve">hodnotě nejméně </w:t>
      </w:r>
      <w:r w:rsidR="005B7F2B" w:rsidRPr="007E79E4">
        <w:rPr>
          <w:b/>
        </w:rPr>
        <w:t>190 000 000,-</w:t>
      </w:r>
      <w:r w:rsidRPr="007E79E4">
        <w:rPr>
          <w:b/>
        </w:rPr>
        <w:t xml:space="preserve"> Kč</w:t>
      </w:r>
      <w:r w:rsidRPr="007E79E4">
        <w:t xml:space="preserve"> bez DPH,</w:t>
      </w:r>
      <w:r w:rsidR="00845C50" w:rsidRPr="007E79E4">
        <w:t xml:space="preserve"> </w:t>
      </w:r>
      <w:r w:rsidR="00057CE9" w:rsidRPr="007E79E4">
        <w:t>jež zahrnovala novostavbu</w:t>
      </w:r>
      <w:r w:rsidR="005B7F2B" w:rsidRPr="007E79E4">
        <w:t xml:space="preserve"> </w:t>
      </w:r>
      <w:r w:rsidR="005B7F2B" w:rsidRPr="008911C4">
        <w:t>nebo</w:t>
      </w:r>
      <w:r w:rsidR="00057CE9" w:rsidRPr="008911C4">
        <w:t xml:space="preserve"> rekonstrukci železničního svršku </w:t>
      </w:r>
      <w:r w:rsidR="007E79E4" w:rsidRPr="008911C4">
        <w:t>na elektrifikované trati</w:t>
      </w:r>
      <w:r w:rsidR="00BC3DCA" w:rsidRPr="008911C4">
        <w:t xml:space="preserve"> a mostní konstrukce</w:t>
      </w:r>
      <w:r w:rsidR="00BC3DCA" w:rsidRPr="008911C4">
        <w:rPr>
          <w:rFonts w:ascii="Verdana" w:hAnsi="Verdana" w:cs="Calibri"/>
        </w:rPr>
        <w:t>, a</w:t>
      </w:r>
      <w:r w:rsidR="00845C50" w:rsidRPr="008911C4">
        <w:t> </w:t>
      </w:r>
      <w:r w:rsidRPr="008911C4">
        <w:t>to</w:t>
      </w:r>
      <w:r w:rsidR="00092CC9" w:rsidRPr="008911C4">
        <w:t xml:space="preserve"> v </w:t>
      </w:r>
      <w:r w:rsidRPr="008911C4">
        <w:t>posledních 10 letech před zahájením zadávacího řízení;</w:t>
      </w:r>
    </w:p>
    <w:p w14:paraId="76C6257A" w14:textId="77777777" w:rsidR="0035531B" w:rsidRPr="00AD4FF9" w:rsidRDefault="0035531B" w:rsidP="00AD1771">
      <w:pPr>
        <w:pStyle w:val="Odrka1-2-"/>
      </w:pPr>
      <w:r w:rsidRPr="007E79E4">
        <w:t>musí předložit doklad</w:t>
      </w:r>
      <w:r w:rsidR="00092CC9" w:rsidRPr="007E79E4">
        <w:t xml:space="preserve"> o </w:t>
      </w:r>
      <w:r w:rsidRPr="007E79E4">
        <w:t>autorizaci</w:t>
      </w:r>
      <w:r w:rsidR="00092CC9" w:rsidRPr="007E79E4">
        <w:t xml:space="preserve"> v </w:t>
      </w:r>
      <w:r w:rsidRPr="007E79E4">
        <w:t xml:space="preserve">rozsahu dle § 5 odst. 3 písm. b) </w:t>
      </w:r>
      <w:r w:rsidR="00C574FE" w:rsidRPr="00AD4FF9">
        <w:t xml:space="preserve">autorizačního </w:t>
      </w:r>
      <w:r w:rsidRPr="00AD4FF9">
        <w:t>zákona, tedy</w:t>
      </w:r>
      <w:r w:rsidR="00092CC9" w:rsidRPr="00AD4FF9">
        <w:t xml:space="preserve"> v </w:t>
      </w:r>
      <w:r w:rsidR="00BC3DCA" w:rsidRPr="00AD4FF9">
        <w:t>oboru dopravní stavby</w:t>
      </w:r>
      <w:r w:rsidRPr="00AD4FF9">
        <w:t>;</w:t>
      </w:r>
    </w:p>
    <w:p w14:paraId="2A989E2D" w14:textId="77777777" w:rsidR="0035531B" w:rsidRPr="00AD4FF9" w:rsidRDefault="0035531B" w:rsidP="00930B79">
      <w:pPr>
        <w:pStyle w:val="Odstavec1-1a"/>
        <w:rPr>
          <w:rStyle w:val="Tun9b"/>
        </w:rPr>
      </w:pPr>
      <w:r w:rsidRPr="00AD4FF9">
        <w:rPr>
          <w:rStyle w:val="Tun9b"/>
        </w:rPr>
        <w:t>zástupce stavbyvedoucího</w:t>
      </w:r>
    </w:p>
    <w:p w14:paraId="3BF8EAB5" w14:textId="77777777" w:rsidR="0035531B" w:rsidRPr="00AD4FF9" w:rsidRDefault="0035531B" w:rsidP="00930B79">
      <w:pPr>
        <w:pStyle w:val="Odrka1-2-"/>
      </w:pPr>
      <w:r w:rsidRPr="00AD4FF9">
        <w:lastRenderedPageBreak/>
        <w:t>minimálně středoškolské vzdělání;</w:t>
      </w:r>
    </w:p>
    <w:p w14:paraId="5750EABC" w14:textId="77777777" w:rsidR="0035531B" w:rsidRPr="00AD4FF9" w:rsidRDefault="0035531B" w:rsidP="00930B79">
      <w:pPr>
        <w:pStyle w:val="Odrka1-2-"/>
      </w:pPr>
      <w:r w:rsidRPr="00AD4FF9">
        <w:t>nejméně 5 let praxe</w:t>
      </w:r>
      <w:r w:rsidR="00092CC9" w:rsidRPr="00AD4FF9">
        <w:t xml:space="preserve"> v </w:t>
      </w:r>
      <w:r w:rsidRPr="00AD4FF9">
        <w:t>řízení provádění staveb železničních drah;</w:t>
      </w:r>
    </w:p>
    <w:p w14:paraId="564A04FD" w14:textId="3CDA0270" w:rsidR="0035531B" w:rsidRPr="00AD4FF9" w:rsidRDefault="0035531B" w:rsidP="00930B79">
      <w:pPr>
        <w:pStyle w:val="Odrka1-2-"/>
      </w:pPr>
      <w:r w:rsidRPr="00AD4FF9">
        <w:t>zkušenost</w:t>
      </w:r>
      <w:r w:rsidR="00845C50" w:rsidRPr="00AD4FF9">
        <w:t xml:space="preserve"> s </w:t>
      </w:r>
      <w:r w:rsidRPr="00AD4FF9">
        <w:t>řízením realizace alespoň jedné zakázky - stavby železničních drah</w:t>
      </w:r>
      <w:r w:rsidR="00092CC9" w:rsidRPr="00AD4FF9">
        <w:t xml:space="preserve"> v </w:t>
      </w:r>
      <w:r w:rsidRPr="00AD4FF9">
        <w:t xml:space="preserve">hodnotě nejméně </w:t>
      </w:r>
      <w:r w:rsidR="008911C4">
        <w:rPr>
          <w:b/>
        </w:rPr>
        <w:t>9</w:t>
      </w:r>
      <w:r w:rsidR="008911C4" w:rsidRPr="008911C4">
        <w:rPr>
          <w:b/>
        </w:rPr>
        <w:t>5</w:t>
      </w:r>
      <w:r w:rsidR="00FA65F0" w:rsidRPr="00AD4FF9">
        <w:rPr>
          <w:b/>
        </w:rPr>
        <w:t> 000 000,- Kč</w:t>
      </w:r>
      <w:r w:rsidRPr="00AD4FF9">
        <w:t xml:space="preserve"> bez</w:t>
      </w:r>
      <w:r w:rsidR="00FA65F0" w:rsidRPr="00AD4FF9">
        <w:t xml:space="preserve"> DPH</w:t>
      </w:r>
      <w:r w:rsidRPr="00AD4FF9">
        <w:t>,</w:t>
      </w:r>
      <w:r w:rsidR="00845C50" w:rsidRPr="00AD4FF9">
        <w:t xml:space="preserve"> </w:t>
      </w:r>
      <w:r w:rsidR="00815F1A" w:rsidRPr="00AD4FF9">
        <w:t>jež zahrnovala novostavbu</w:t>
      </w:r>
      <w:r w:rsidR="00FA65F0" w:rsidRPr="00AD4FF9">
        <w:t xml:space="preserve"> nebo</w:t>
      </w:r>
      <w:r w:rsidR="00815F1A" w:rsidRPr="00AD4FF9">
        <w:t xml:space="preserve"> </w:t>
      </w:r>
      <w:r w:rsidR="00815F1A" w:rsidRPr="008911C4">
        <w:t xml:space="preserve">rekonstrukci </w:t>
      </w:r>
      <w:r w:rsidR="00AD4FF9" w:rsidRPr="008911C4">
        <w:t>železničního svršku na elektrifikované trati a mostní konstrukce</w:t>
      </w:r>
      <w:r w:rsidR="00815F1A" w:rsidRPr="008911C4">
        <w:t xml:space="preserve">, </w:t>
      </w:r>
      <w:r w:rsidR="00845C50" w:rsidRPr="00AD4FF9">
        <w:t>a </w:t>
      </w:r>
      <w:r w:rsidRPr="00AD4FF9">
        <w:t>to</w:t>
      </w:r>
      <w:r w:rsidR="00092CC9" w:rsidRPr="00AD4FF9">
        <w:t xml:space="preserve"> v </w:t>
      </w:r>
      <w:r w:rsidRPr="00AD4FF9">
        <w:t>posledních 10 letech před zahájením zadávacího řízení;</w:t>
      </w:r>
    </w:p>
    <w:p w14:paraId="70AE3DD1" w14:textId="77777777" w:rsidR="0035531B" w:rsidRPr="00AD4FF9" w:rsidRDefault="0035531B" w:rsidP="00930B79">
      <w:pPr>
        <w:pStyle w:val="Odrka1-2-"/>
      </w:pPr>
      <w:r w:rsidRPr="00AD4FF9">
        <w:t>musí předložit doklad</w:t>
      </w:r>
      <w:r w:rsidR="00092CC9" w:rsidRPr="00AD4FF9">
        <w:t xml:space="preserve"> o </w:t>
      </w:r>
      <w:r w:rsidRPr="00AD4FF9">
        <w:t>autorizaci</w:t>
      </w:r>
      <w:r w:rsidR="00092CC9" w:rsidRPr="00AD4FF9">
        <w:t xml:space="preserve"> v </w:t>
      </w:r>
      <w:r w:rsidRPr="00AD4FF9">
        <w:t>rozsahu dle § 5 odst. 3 písm. b) autorizačního zákona, tedy</w:t>
      </w:r>
      <w:r w:rsidR="00092CC9" w:rsidRPr="00AD4FF9">
        <w:t xml:space="preserve"> v </w:t>
      </w:r>
      <w:r w:rsidRPr="00AD4FF9">
        <w:t>oboru dopravní stavby;</w:t>
      </w:r>
    </w:p>
    <w:p w14:paraId="678667F2" w14:textId="77777777" w:rsidR="0035531B" w:rsidRPr="008911C4" w:rsidRDefault="0035531B" w:rsidP="00930B79">
      <w:pPr>
        <w:pStyle w:val="Odstavec1-1a"/>
        <w:rPr>
          <w:rStyle w:val="Tun9b"/>
        </w:rPr>
      </w:pPr>
      <w:r w:rsidRPr="008911C4">
        <w:rPr>
          <w:rStyle w:val="Tun9b"/>
        </w:rPr>
        <w:t xml:space="preserve">specialista (vedoucí prací) na železniční svršek </w:t>
      </w:r>
      <w:r w:rsidR="008911C4" w:rsidRPr="008911C4">
        <w:rPr>
          <w:rStyle w:val="Tun9b"/>
        </w:rPr>
        <w:t>a spodek</w:t>
      </w:r>
    </w:p>
    <w:p w14:paraId="2A4E93D8" w14:textId="77777777" w:rsidR="0035531B" w:rsidRPr="00754253" w:rsidRDefault="0035531B" w:rsidP="00930B79">
      <w:pPr>
        <w:pStyle w:val="Odrka1-2-"/>
      </w:pPr>
      <w:r w:rsidRPr="00754253">
        <w:t>minimálně středoškolské vzdělání;</w:t>
      </w:r>
    </w:p>
    <w:p w14:paraId="238A92A6" w14:textId="77777777" w:rsidR="0035531B" w:rsidRPr="00754253" w:rsidRDefault="0035531B" w:rsidP="00930B79">
      <w:pPr>
        <w:pStyle w:val="Odrka1-2-"/>
      </w:pPr>
      <w:r w:rsidRPr="00754253">
        <w:t>nejméně 5 let praxe</w:t>
      </w:r>
      <w:r w:rsidR="00092CC9" w:rsidRPr="00754253">
        <w:t xml:space="preserve"> v </w:t>
      </w:r>
      <w:r w:rsidRPr="00754253">
        <w:t xml:space="preserve">oboru své specializace </w:t>
      </w:r>
      <w:r w:rsidR="0084414D" w:rsidRPr="00754253">
        <w:t>(železniční svršek</w:t>
      </w:r>
      <w:r w:rsidR="00A13E4E">
        <w:t xml:space="preserve"> a spodek</w:t>
      </w:r>
      <w:r w:rsidR="0084414D" w:rsidRPr="00754253">
        <w:t xml:space="preserve">) </w:t>
      </w:r>
      <w:r w:rsidRPr="00754253">
        <w:t>při provádění staveb;</w:t>
      </w:r>
    </w:p>
    <w:p w14:paraId="1628A13B" w14:textId="77777777" w:rsidR="0035531B" w:rsidRDefault="00754253" w:rsidP="00AD1771">
      <w:pPr>
        <w:pStyle w:val="Odrka1-2-"/>
      </w:pPr>
      <w:r w:rsidRPr="00AD4FF9">
        <w:t xml:space="preserve">musí předložit doklad o autorizaci v rozsahu dle § 5 odst. 3 písm. b) autorizačního zákona, tedy v oboru dopravní </w:t>
      </w:r>
      <w:r w:rsidRPr="00754253">
        <w:t>stavby</w:t>
      </w:r>
      <w:r w:rsidR="0035531B" w:rsidRPr="00754253">
        <w:t>;</w:t>
      </w:r>
    </w:p>
    <w:p w14:paraId="2FBE0D61" w14:textId="77777777" w:rsidR="0035531B" w:rsidRPr="00754253" w:rsidRDefault="0035531B" w:rsidP="008B2021">
      <w:pPr>
        <w:pStyle w:val="Odstavec1-1a"/>
        <w:rPr>
          <w:b/>
        </w:rPr>
      </w:pPr>
      <w:r w:rsidRPr="00754253">
        <w:rPr>
          <w:b/>
        </w:rPr>
        <w:t>specialista (vedoucí prací) na mosty</w:t>
      </w:r>
      <w:r w:rsidR="00845C50" w:rsidRPr="00754253">
        <w:rPr>
          <w:b/>
        </w:rPr>
        <w:t xml:space="preserve"> a </w:t>
      </w:r>
      <w:r w:rsidRPr="00754253">
        <w:rPr>
          <w:b/>
        </w:rPr>
        <w:t>inženýrské konstrukce</w:t>
      </w:r>
    </w:p>
    <w:p w14:paraId="29141DE1" w14:textId="77777777" w:rsidR="0035531B" w:rsidRPr="00754253" w:rsidRDefault="0035531B" w:rsidP="008B2021">
      <w:pPr>
        <w:pStyle w:val="Odrka1-2-"/>
      </w:pPr>
      <w:r w:rsidRPr="00754253">
        <w:t>minimálně středoškolské vzdělání;</w:t>
      </w:r>
    </w:p>
    <w:p w14:paraId="03CAF9D6" w14:textId="77777777" w:rsidR="0035531B" w:rsidRPr="00754253" w:rsidRDefault="0035531B" w:rsidP="008B2021">
      <w:pPr>
        <w:pStyle w:val="Odrka1-2-"/>
      </w:pPr>
      <w:r w:rsidRPr="00754253">
        <w:t>nejméně 5 let praxe</w:t>
      </w:r>
      <w:r w:rsidR="00092CC9" w:rsidRPr="00754253">
        <w:t xml:space="preserve"> v </w:t>
      </w:r>
      <w:r w:rsidRPr="00754253">
        <w:t xml:space="preserve">oboru své specializace </w:t>
      </w:r>
      <w:r w:rsidR="0084414D" w:rsidRPr="00754253">
        <w:t xml:space="preserve">(mosty a inženýrské konstrukce) </w:t>
      </w:r>
      <w:r w:rsidRPr="00754253">
        <w:t>při provádění staveb;</w:t>
      </w:r>
    </w:p>
    <w:p w14:paraId="1CDF49F5" w14:textId="77777777" w:rsidR="0035531B" w:rsidRPr="006446D1" w:rsidRDefault="0035531B" w:rsidP="008B2021">
      <w:pPr>
        <w:pStyle w:val="Odrka1-2-"/>
      </w:pPr>
      <w:r w:rsidRPr="006446D1">
        <w:t>zkušenost</w:t>
      </w:r>
      <w:r w:rsidR="00845C50" w:rsidRPr="006446D1">
        <w:t xml:space="preserve"> s </w:t>
      </w:r>
      <w:r w:rsidRPr="006446D1">
        <w:t>realizací alespoň jedné zakázky - stavby železničních drah, jež zahrnovala novostavbu</w:t>
      </w:r>
      <w:r w:rsidR="00754253" w:rsidRPr="006446D1">
        <w:t xml:space="preserve"> nebo</w:t>
      </w:r>
      <w:r w:rsidRPr="006446D1">
        <w:t xml:space="preserve"> rekonstrukci min. 1 </w:t>
      </w:r>
      <w:r w:rsidR="00754253" w:rsidRPr="006446D1">
        <w:rPr>
          <w:b/>
        </w:rPr>
        <w:t xml:space="preserve">vícepolového </w:t>
      </w:r>
      <w:r w:rsidR="00754253" w:rsidRPr="006446D1">
        <w:rPr>
          <w:rStyle w:val="Tun9b"/>
        </w:rPr>
        <w:t>železničního mostu s ocelovou nosnou konstrukcí</w:t>
      </w:r>
      <w:r w:rsidR="006446D1" w:rsidRPr="006446D1">
        <w:rPr>
          <w:rStyle w:val="Tun9b"/>
        </w:rPr>
        <w:t xml:space="preserve"> s průběžným kolejovým ložem</w:t>
      </w:r>
      <w:r w:rsidR="00754253" w:rsidRPr="006446D1">
        <w:rPr>
          <w:rStyle w:val="Tun9b"/>
        </w:rPr>
        <w:t xml:space="preserve"> s délkou jednoho pole minimálně </w:t>
      </w:r>
      <w:r w:rsidR="006446D1" w:rsidRPr="006446D1">
        <w:rPr>
          <w:rStyle w:val="Tun9b"/>
        </w:rPr>
        <w:t>35</w:t>
      </w:r>
      <w:r w:rsidR="00754253" w:rsidRPr="006446D1">
        <w:rPr>
          <w:rStyle w:val="Tun9b"/>
        </w:rPr>
        <w:t xml:space="preserve"> m</w:t>
      </w:r>
      <w:r w:rsidRPr="006446D1">
        <w:t>,</w:t>
      </w:r>
      <w:r w:rsidR="00845C50" w:rsidRPr="006446D1">
        <w:t xml:space="preserve"> a </w:t>
      </w:r>
      <w:r w:rsidRPr="006446D1">
        <w:t>to</w:t>
      </w:r>
      <w:r w:rsidR="00092CC9" w:rsidRPr="006446D1">
        <w:t xml:space="preserve"> v </w:t>
      </w:r>
      <w:r w:rsidRPr="006446D1">
        <w:t>posledních 10 letech před zahájením zadávacího řízení;</w:t>
      </w:r>
    </w:p>
    <w:p w14:paraId="3D24ECDC" w14:textId="77777777" w:rsidR="0035531B" w:rsidRPr="00754253" w:rsidRDefault="0035531B" w:rsidP="008B2021">
      <w:pPr>
        <w:pStyle w:val="Odrka1-2-"/>
      </w:pPr>
      <w:r w:rsidRPr="00754253">
        <w:t>musí předložit doklad</w:t>
      </w:r>
      <w:r w:rsidR="00092CC9" w:rsidRPr="00754253">
        <w:t xml:space="preserve"> o </w:t>
      </w:r>
      <w:r w:rsidRPr="00754253">
        <w:t>autorizaci</w:t>
      </w:r>
      <w:r w:rsidR="00092CC9" w:rsidRPr="00754253">
        <w:t xml:space="preserve"> v </w:t>
      </w:r>
      <w:r w:rsidRPr="00754253">
        <w:t>rozsahu dle § 5 odst. 3 písm. d) autorizačního zákona, tedy</w:t>
      </w:r>
      <w:r w:rsidR="00092CC9" w:rsidRPr="00754253">
        <w:t xml:space="preserve"> v </w:t>
      </w:r>
      <w:r w:rsidRPr="00754253">
        <w:t>oboru mosty</w:t>
      </w:r>
      <w:r w:rsidR="00845C50" w:rsidRPr="00754253">
        <w:t xml:space="preserve"> a </w:t>
      </w:r>
      <w:r w:rsidRPr="00754253">
        <w:t>inženýrské konstrukce;</w:t>
      </w:r>
    </w:p>
    <w:p w14:paraId="4C9F77E2" w14:textId="77777777" w:rsidR="0035531B" w:rsidRPr="006446D1" w:rsidRDefault="0035531B" w:rsidP="008B2021">
      <w:pPr>
        <w:pStyle w:val="Odstavec1-1a"/>
        <w:rPr>
          <w:rStyle w:val="Tun9b"/>
        </w:rPr>
      </w:pPr>
      <w:r w:rsidRPr="006446D1">
        <w:rPr>
          <w:rStyle w:val="Tun9b"/>
        </w:rPr>
        <w:t>specialista (vedoucí prací) na zabezpečovací</w:t>
      </w:r>
      <w:r w:rsidR="006446D1" w:rsidRPr="006446D1">
        <w:rPr>
          <w:rStyle w:val="Tun9b"/>
        </w:rPr>
        <w:t xml:space="preserve"> a sdělovací</w:t>
      </w:r>
      <w:r w:rsidRPr="006446D1">
        <w:rPr>
          <w:rStyle w:val="Tun9b"/>
        </w:rPr>
        <w:t xml:space="preserve"> zařízení</w:t>
      </w:r>
    </w:p>
    <w:p w14:paraId="1CC6E947" w14:textId="77777777" w:rsidR="0035531B" w:rsidRPr="00C057D7" w:rsidRDefault="0035531B" w:rsidP="008B2021">
      <w:pPr>
        <w:pStyle w:val="Odrka1-2-"/>
      </w:pPr>
      <w:r w:rsidRPr="00C057D7">
        <w:t>minimálně středoškolské vzdělání;</w:t>
      </w:r>
    </w:p>
    <w:p w14:paraId="15F009E9" w14:textId="77777777" w:rsidR="0035531B" w:rsidRPr="00C057D7" w:rsidRDefault="0035531B" w:rsidP="008B2021">
      <w:pPr>
        <w:pStyle w:val="Odrka1-2-"/>
      </w:pPr>
      <w:r w:rsidRPr="00C057D7">
        <w:t>nejméně 5 let praxe</w:t>
      </w:r>
      <w:r w:rsidR="00092CC9" w:rsidRPr="00C057D7">
        <w:t xml:space="preserve"> v </w:t>
      </w:r>
      <w:r w:rsidRPr="00C057D7">
        <w:t xml:space="preserve">oboru své specializace </w:t>
      </w:r>
      <w:r w:rsidR="0084414D" w:rsidRPr="00C057D7">
        <w:t xml:space="preserve">(zabezpečovací </w:t>
      </w:r>
      <w:r w:rsidR="00A13E4E">
        <w:t xml:space="preserve">a sdělovací </w:t>
      </w:r>
      <w:r w:rsidR="0084414D" w:rsidRPr="00C057D7">
        <w:t xml:space="preserve">zařízení) </w:t>
      </w:r>
      <w:r w:rsidRPr="00C057D7">
        <w:t>při provádění staveb;</w:t>
      </w:r>
    </w:p>
    <w:p w14:paraId="34B8DD34" w14:textId="77777777" w:rsidR="0035531B" w:rsidRPr="00C057D7" w:rsidRDefault="0035531B" w:rsidP="008B2021">
      <w:pPr>
        <w:pStyle w:val="Odrka1-2-"/>
      </w:pPr>
      <w:r w:rsidRPr="00C057D7">
        <w:t>musí předložit doklad</w:t>
      </w:r>
      <w:r w:rsidR="00092CC9" w:rsidRPr="00C057D7">
        <w:t xml:space="preserve"> o </w:t>
      </w:r>
      <w:r w:rsidRPr="00C057D7">
        <w:t>autorizaci</w:t>
      </w:r>
      <w:r w:rsidR="00092CC9" w:rsidRPr="00C057D7">
        <w:t xml:space="preserve"> v </w:t>
      </w:r>
      <w:r w:rsidRPr="00C057D7">
        <w:t>rozsahu dle § 5 odst. 3 písm. e) autorizačního zákona, tedy</w:t>
      </w:r>
      <w:r w:rsidR="00092CC9" w:rsidRPr="00C057D7">
        <w:t xml:space="preserve"> v </w:t>
      </w:r>
      <w:r w:rsidRPr="00C057D7">
        <w:t>oboru technologická zařízení staveb;</w:t>
      </w:r>
    </w:p>
    <w:p w14:paraId="330AD827" w14:textId="1ECD2592" w:rsidR="0035531B" w:rsidRPr="006446D1" w:rsidRDefault="0035531B" w:rsidP="008B2021">
      <w:pPr>
        <w:pStyle w:val="Odstavec1-1a"/>
        <w:rPr>
          <w:rStyle w:val="Tun9b"/>
        </w:rPr>
      </w:pPr>
      <w:r w:rsidRPr="006446D1">
        <w:rPr>
          <w:rStyle w:val="Tun9b"/>
        </w:rPr>
        <w:t xml:space="preserve">specialista (vedoucí prací) na trakční vedení </w:t>
      </w:r>
      <w:r w:rsidR="006446D1" w:rsidRPr="006446D1">
        <w:rPr>
          <w:rStyle w:val="Tun9b"/>
        </w:rPr>
        <w:t>a silnoproud</w:t>
      </w:r>
      <w:ins w:id="12" w:author="Pavlicová Karolína, Mgr." w:date="2020-12-22T10:20:00Z">
        <w:r w:rsidR="000D4621">
          <w:rPr>
            <w:rStyle w:val="Tun9b"/>
          </w:rPr>
          <w:t xml:space="preserve"> </w:t>
        </w:r>
      </w:ins>
    </w:p>
    <w:p w14:paraId="421315DA" w14:textId="77777777" w:rsidR="0035531B" w:rsidRPr="00C057D7" w:rsidRDefault="0035531B" w:rsidP="008B2021">
      <w:pPr>
        <w:pStyle w:val="Odrka1-2-"/>
      </w:pPr>
      <w:r w:rsidRPr="00C057D7">
        <w:t>minimálně středoškolské vzdělání;</w:t>
      </w:r>
    </w:p>
    <w:p w14:paraId="713A232F" w14:textId="77777777" w:rsidR="0035531B" w:rsidRPr="00C057D7" w:rsidRDefault="0035531B" w:rsidP="008B2021">
      <w:pPr>
        <w:pStyle w:val="Odrka1-2-"/>
      </w:pPr>
      <w:r w:rsidRPr="00C057D7">
        <w:t>nejméně 5 let praxe</w:t>
      </w:r>
      <w:r w:rsidR="00092CC9" w:rsidRPr="00C057D7">
        <w:t xml:space="preserve"> v </w:t>
      </w:r>
      <w:r w:rsidRPr="00C057D7">
        <w:t xml:space="preserve">oboru své specializace </w:t>
      </w:r>
      <w:r w:rsidR="0084414D" w:rsidRPr="00C057D7">
        <w:t>(trakční vedení</w:t>
      </w:r>
      <w:r w:rsidR="00A13E4E">
        <w:t xml:space="preserve"> a silnoproud</w:t>
      </w:r>
      <w:r w:rsidR="0084414D" w:rsidRPr="00C057D7">
        <w:t xml:space="preserve">) </w:t>
      </w:r>
      <w:r w:rsidRPr="00C057D7">
        <w:t>při provádění staveb;</w:t>
      </w:r>
    </w:p>
    <w:p w14:paraId="5E64BDDB" w14:textId="77777777" w:rsidR="0035531B" w:rsidRPr="00C057D7" w:rsidRDefault="0035531B" w:rsidP="008B2021">
      <w:pPr>
        <w:pStyle w:val="Odrka1-2-"/>
      </w:pPr>
      <w:r w:rsidRPr="00C057D7">
        <w:t>musí předložit doklad</w:t>
      </w:r>
      <w:r w:rsidR="00092CC9" w:rsidRPr="00C057D7">
        <w:t xml:space="preserve"> o </w:t>
      </w:r>
      <w:r w:rsidRPr="00C057D7">
        <w:t>autorizaci</w:t>
      </w:r>
      <w:r w:rsidR="00092CC9" w:rsidRPr="00C057D7">
        <w:t xml:space="preserve"> v </w:t>
      </w:r>
      <w:r w:rsidRPr="00C057D7">
        <w:t>rozsahu dle § 5 odst. 3 písm. e) autorizačního zákona, tedy</w:t>
      </w:r>
      <w:r w:rsidR="00092CC9" w:rsidRPr="00C057D7">
        <w:t xml:space="preserve"> v </w:t>
      </w:r>
      <w:r w:rsidRPr="00C057D7">
        <w:t>oboru technologická zařízení staveb;</w:t>
      </w:r>
    </w:p>
    <w:p w14:paraId="59D45718" w14:textId="77777777" w:rsidR="0035531B" w:rsidRPr="00C057D7" w:rsidRDefault="0035531B" w:rsidP="008B2021">
      <w:pPr>
        <w:pStyle w:val="Odstavec1-1a"/>
        <w:rPr>
          <w:rStyle w:val="Tun9b"/>
        </w:rPr>
      </w:pPr>
      <w:r w:rsidRPr="00C057D7">
        <w:rPr>
          <w:rStyle w:val="Tun9b"/>
        </w:rPr>
        <w:t>specialista (vedoucí prací) na geotechniku</w:t>
      </w:r>
    </w:p>
    <w:p w14:paraId="421E1A12" w14:textId="77777777" w:rsidR="0035531B" w:rsidRPr="00C057D7" w:rsidRDefault="0035531B" w:rsidP="008B2021">
      <w:pPr>
        <w:pStyle w:val="Odrka1-2-"/>
      </w:pPr>
      <w:r w:rsidRPr="00C057D7">
        <w:t>minimálně středoškolské vzdělání;</w:t>
      </w:r>
    </w:p>
    <w:p w14:paraId="17DB0307" w14:textId="77777777" w:rsidR="0035531B" w:rsidRPr="00F2585B" w:rsidRDefault="0035531B" w:rsidP="008B2021">
      <w:pPr>
        <w:pStyle w:val="Odrka1-2-"/>
      </w:pPr>
      <w:r w:rsidRPr="00C057D7">
        <w:t>nejméně 5 let praxe</w:t>
      </w:r>
      <w:r w:rsidR="00092CC9" w:rsidRPr="00C057D7">
        <w:t xml:space="preserve"> v </w:t>
      </w:r>
      <w:r w:rsidRPr="00C057D7">
        <w:t xml:space="preserve">oboru své specializace </w:t>
      </w:r>
      <w:r w:rsidR="0084414D" w:rsidRPr="00C057D7">
        <w:t xml:space="preserve">(geotechnika) </w:t>
      </w:r>
      <w:r w:rsidRPr="00C057D7">
        <w:t xml:space="preserve">při provádění </w:t>
      </w:r>
      <w:r w:rsidRPr="00F2585B">
        <w:t>staveb;</w:t>
      </w:r>
    </w:p>
    <w:p w14:paraId="480FD8E4" w14:textId="10C16674" w:rsidR="0035531B" w:rsidRPr="00F2585B" w:rsidRDefault="0035531B" w:rsidP="008B2021">
      <w:pPr>
        <w:pStyle w:val="Odrka1-2-"/>
      </w:pPr>
      <w:r w:rsidRPr="00F2585B">
        <w:t>zkušenost</w:t>
      </w:r>
      <w:r w:rsidR="00845C50" w:rsidRPr="00F2585B">
        <w:t xml:space="preserve"> s </w:t>
      </w:r>
      <w:r w:rsidRPr="00F2585B">
        <w:t>realizací alespoň jedné zakázky - dopravní stavby</w:t>
      </w:r>
      <w:r w:rsidR="00092CC9" w:rsidRPr="00F2585B">
        <w:t xml:space="preserve"> v </w:t>
      </w:r>
      <w:r w:rsidRPr="00F2585B">
        <w:t xml:space="preserve">hodnotě nejméně </w:t>
      </w:r>
      <w:r w:rsidR="00F2585B" w:rsidRPr="00F2585B">
        <w:rPr>
          <w:b/>
        </w:rPr>
        <w:t>155 000 000,-</w:t>
      </w:r>
      <w:r w:rsidRPr="00F2585B">
        <w:rPr>
          <w:b/>
        </w:rPr>
        <w:t xml:space="preserve"> Kč</w:t>
      </w:r>
      <w:r w:rsidRPr="00F2585B">
        <w:t xml:space="preserve"> bez DPH, jejímž předmětem byla mj. geotechnická činnost při novostavbě</w:t>
      </w:r>
      <w:r w:rsidR="002D63A8">
        <w:t xml:space="preserve"> nebo</w:t>
      </w:r>
      <w:r w:rsidRPr="00F2585B">
        <w:t xml:space="preserve"> rekonstrukci dopravní stavby,</w:t>
      </w:r>
      <w:r w:rsidR="00845C50" w:rsidRPr="00F2585B">
        <w:t xml:space="preserve"> a </w:t>
      </w:r>
      <w:r w:rsidRPr="00F2585B">
        <w:t>to</w:t>
      </w:r>
      <w:r w:rsidR="00092CC9" w:rsidRPr="00F2585B">
        <w:t xml:space="preserve"> v </w:t>
      </w:r>
      <w:r w:rsidRPr="00F2585B">
        <w:t>posledních 10 letech před zahájením zadávacího řízení;</w:t>
      </w:r>
    </w:p>
    <w:p w14:paraId="23008942" w14:textId="77777777" w:rsidR="0035531B" w:rsidRPr="00C057D7" w:rsidRDefault="0035531B" w:rsidP="0035531B">
      <w:pPr>
        <w:pStyle w:val="Odrka1-2-"/>
      </w:pPr>
      <w:r w:rsidRPr="00C057D7">
        <w:t>musí předložit doklad</w:t>
      </w:r>
      <w:r w:rsidR="00092CC9" w:rsidRPr="00C057D7">
        <w:t xml:space="preserve"> o </w:t>
      </w:r>
      <w:r w:rsidRPr="00C057D7">
        <w:t>autorizaci</w:t>
      </w:r>
      <w:r w:rsidR="00092CC9" w:rsidRPr="00C057D7">
        <w:t xml:space="preserve"> v </w:t>
      </w:r>
      <w:r w:rsidRPr="00C057D7">
        <w:t>rozsahu dle § 5 odst. 3 písm. i) autorizačního zákona, tedy</w:t>
      </w:r>
      <w:r w:rsidR="00092CC9" w:rsidRPr="00C057D7">
        <w:t xml:space="preserve"> v </w:t>
      </w:r>
      <w:r w:rsidRPr="00C057D7">
        <w:t>oboru geotechnika;</w:t>
      </w:r>
    </w:p>
    <w:p w14:paraId="669E6810" w14:textId="77777777" w:rsidR="0035531B" w:rsidRPr="00637ACE" w:rsidRDefault="0035531B" w:rsidP="008B2021">
      <w:pPr>
        <w:pStyle w:val="Odstavec1-1a"/>
        <w:rPr>
          <w:rStyle w:val="Tun9b"/>
        </w:rPr>
      </w:pPr>
      <w:r w:rsidRPr="00637ACE">
        <w:rPr>
          <w:rStyle w:val="Tun9b"/>
        </w:rPr>
        <w:t xml:space="preserve">specialista (vedoucí prací) na tunely </w:t>
      </w:r>
    </w:p>
    <w:p w14:paraId="660B2BC4" w14:textId="77777777" w:rsidR="0035531B" w:rsidRPr="00637ACE" w:rsidRDefault="0035531B" w:rsidP="008B2021">
      <w:pPr>
        <w:pStyle w:val="Odrka1-2-"/>
      </w:pPr>
      <w:r w:rsidRPr="00637ACE">
        <w:t>minimálně středoškolské vzdělání;</w:t>
      </w:r>
    </w:p>
    <w:p w14:paraId="559AE501" w14:textId="77777777" w:rsidR="0035531B" w:rsidRPr="00637ACE" w:rsidRDefault="0035531B" w:rsidP="008B2021">
      <w:pPr>
        <w:pStyle w:val="Odrka1-2-"/>
      </w:pPr>
      <w:r w:rsidRPr="00637ACE">
        <w:t>nejméně 5 let praxe</w:t>
      </w:r>
      <w:r w:rsidR="00092CC9" w:rsidRPr="00637ACE">
        <w:t xml:space="preserve"> v </w:t>
      </w:r>
      <w:r w:rsidRPr="00637ACE">
        <w:t xml:space="preserve">oboru své specializace </w:t>
      </w:r>
      <w:r w:rsidR="00610698" w:rsidRPr="00637ACE">
        <w:t xml:space="preserve">(tunely) </w:t>
      </w:r>
      <w:r w:rsidRPr="00637ACE">
        <w:t>při provádění staveb;</w:t>
      </w:r>
    </w:p>
    <w:p w14:paraId="3250394C" w14:textId="77777777" w:rsidR="0035531B" w:rsidRPr="00637ACE" w:rsidRDefault="0035531B" w:rsidP="008B2021">
      <w:pPr>
        <w:pStyle w:val="Odrka1-2-"/>
      </w:pPr>
      <w:r w:rsidRPr="00637ACE">
        <w:lastRenderedPageBreak/>
        <w:t>zkušenost</w:t>
      </w:r>
      <w:r w:rsidR="00845C50" w:rsidRPr="00637ACE">
        <w:t xml:space="preserve"> s </w:t>
      </w:r>
      <w:r w:rsidRPr="00637ACE">
        <w:t xml:space="preserve">realizací alespoň jedné zakázky, jež zahrnovala novostavbu </w:t>
      </w:r>
      <w:r w:rsidR="002E02AC" w:rsidRPr="00637ACE">
        <w:t xml:space="preserve">nebo rekonstrukci </w:t>
      </w:r>
      <w:r w:rsidRPr="00637ACE">
        <w:t>silniční či železniční</w:t>
      </w:r>
      <w:r w:rsidR="00637ACE">
        <w:t xml:space="preserve"> </w:t>
      </w:r>
      <w:r w:rsidRPr="00637ACE">
        <w:rPr>
          <w:b/>
        </w:rPr>
        <w:t>tunelové stavby</w:t>
      </w:r>
      <w:r w:rsidRPr="00637ACE">
        <w:t xml:space="preserve"> </w:t>
      </w:r>
      <w:r w:rsidR="00092CC9" w:rsidRPr="00637ACE">
        <w:t>o </w:t>
      </w:r>
      <w:r w:rsidRPr="00637ACE">
        <w:t xml:space="preserve">délce nejméně </w:t>
      </w:r>
      <w:r w:rsidR="004F44A0">
        <w:rPr>
          <w:b/>
        </w:rPr>
        <w:t>6</w:t>
      </w:r>
      <w:r w:rsidR="00637ACE">
        <w:rPr>
          <w:b/>
        </w:rPr>
        <w:t>0</w:t>
      </w:r>
      <w:r w:rsidRPr="00637ACE">
        <w:rPr>
          <w:b/>
        </w:rPr>
        <w:t xml:space="preserve"> m</w:t>
      </w:r>
      <w:r w:rsidRPr="00637ACE">
        <w:t>,</w:t>
      </w:r>
      <w:r w:rsidR="00845C50" w:rsidRPr="00637ACE">
        <w:t xml:space="preserve"> a </w:t>
      </w:r>
      <w:r w:rsidRPr="00637ACE">
        <w:t>to</w:t>
      </w:r>
      <w:r w:rsidR="00092CC9" w:rsidRPr="00637ACE">
        <w:t xml:space="preserve"> v </w:t>
      </w:r>
      <w:r w:rsidRPr="00637ACE">
        <w:t>posledních 10 letech před zahájením zadávacího řízení;</w:t>
      </w:r>
    </w:p>
    <w:p w14:paraId="4AB2DB98" w14:textId="440AE710" w:rsidR="0035531B" w:rsidRPr="00BE6CA9" w:rsidRDefault="003E3955" w:rsidP="0035531B">
      <w:pPr>
        <w:pStyle w:val="Odrka1-2-"/>
        <w:rPr>
          <w:rFonts w:ascii="Verdana" w:hAnsi="Verdana"/>
        </w:rPr>
      </w:pPr>
      <w:r w:rsidRPr="00BE6CA9">
        <w:t>osvědčení o odborné způsobilosti k výkonu činnosti prováděné hornickým způsobem podle § 4 písm.</w:t>
      </w:r>
      <w:r w:rsidR="00997E74" w:rsidRPr="00BE6CA9">
        <w:t xml:space="preserve"> </w:t>
      </w:r>
      <w:r w:rsidR="00997E74" w:rsidRPr="00BE6CA9">
        <w:rPr>
          <w:b/>
        </w:rPr>
        <w:t>k)</w:t>
      </w:r>
      <w:r w:rsidRPr="00BE6CA9">
        <w:t xml:space="preserve"> vyhl. č. 298/2005 Sb., o požadavcích na odbornou kvalifikaci a odbornou způsobilost při hornické činnosti nebo činnosti prováděné hornickým způsobem a o změně některých právních předpisů, ve znění pozdějších předpisů, a to v rozsahu podle § 3 písm. </w:t>
      </w:r>
      <w:r w:rsidR="00997E74" w:rsidRPr="00BE6CA9">
        <w:rPr>
          <w:b/>
        </w:rPr>
        <w:t>c)</w:t>
      </w:r>
      <w:r w:rsidR="00997E74" w:rsidRPr="00BE6CA9">
        <w:t xml:space="preserve"> </w:t>
      </w:r>
      <w:r w:rsidRPr="00BE6CA9">
        <w:t>zákona č. 61/1988 Sb., o hornické činnosti, výbušninách a o státní báňské správě, ve znění pozdějších předpisů;</w:t>
      </w:r>
    </w:p>
    <w:p w14:paraId="4A9F3EE5" w14:textId="77777777" w:rsidR="0035531B" w:rsidRPr="00B7536D" w:rsidRDefault="0035531B" w:rsidP="008B2021">
      <w:pPr>
        <w:pStyle w:val="Odstavec1-1a"/>
        <w:rPr>
          <w:rStyle w:val="Tun9b"/>
        </w:rPr>
      </w:pPr>
      <w:r w:rsidRPr="00B7536D">
        <w:rPr>
          <w:rStyle w:val="Tun9b"/>
        </w:rPr>
        <w:t>osoba odpovědná za kontrolu kvality</w:t>
      </w:r>
    </w:p>
    <w:p w14:paraId="5A3CA783" w14:textId="77777777" w:rsidR="0035531B" w:rsidRPr="00B7536D" w:rsidRDefault="0035531B" w:rsidP="008B2021">
      <w:pPr>
        <w:pStyle w:val="Odrka1-2-"/>
      </w:pPr>
      <w:r w:rsidRPr="00B7536D">
        <w:t>minimálně středoškolské vzdělání;</w:t>
      </w:r>
    </w:p>
    <w:p w14:paraId="63F34200" w14:textId="77777777" w:rsidR="0035531B" w:rsidRPr="00B7536D" w:rsidRDefault="0035531B" w:rsidP="0035531B">
      <w:pPr>
        <w:pStyle w:val="Odrka1-2-"/>
      </w:pPr>
      <w:r w:rsidRPr="00B7536D">
        <w:t>nejméně 5 let praxe</w:t>
      </w:r>
      <w:r w:rsidR="00092CC9" w:rsidRPr="00B7536D">
        <w:t xml:space="preserve"> v </w:t>
      </w:r>
      <w:r w:rsidRPr="00B7536D">
        <w:t>oboru kontroly kvality, se znalostí ověřování kvality stavebních materiálů;</w:t>
      </w:r>
    </w:p>
    <w:p w14:paraId="0637EC0B" w14:textId="77777777" w:rsidR="0035531B" w:rsidRPr="00B7536D" w:rsidRDefault="0035531B" w:rsidP="008B2021">
      <w:pPr>
        <w:pStyle w:val="Odstavec1-1a"/>
        <w:rPr>
          <w:rStyle w:val="Tun9b"/>
        </w:rPr>
      </w:pPr>
      <w:r w:rsidRPr="00B7536D">
        <w:rPr>
          <w:rStyle w:val="Tun9b"/>
        </w:rPr>
        <w:t>osoba odpovědná za bezpečnost</w:t>
      </w:r>
      <w:r w:rsidR="00845C50" w:rsidRPr="00B7536D">
        <w:rPr>
          <w:rStyle w:val="Tun9b"/>
        </w:rPr>
        <w:t xml:space="preserve"> a </w:t>
      </w:r>
      <w:r w:rsidRPr="00B7536D">
        <w:rPr>
          <w:rStyle w:val="Tun9b"/>
        </w:rPr>
        <w:t>ochranu zdraví při práci</w:t>
      </w:r>
    </w:p>
    <w:p w14:paraId="2A672702" w14:textId="77777777" w:rsidR="0035531B" w:rsidRPr="00B7536D" w:rsidRDefault="0035531B" w:rsidP="008B2021">
      <w:pPr>
        <w:pStyle w:val="Odrka1-2-"/>
      </w:pPr>
      <w:r w:rsidRPr="00B7536D">
        <w:t>minimálně středoškolské vzdělání;</w:t>
      </w:r>
    </w:p>
    <w:p w14:paraId="5250365E" w14:textId="77777777" w:rsidR="0035531B" w:rsidRPr="00B7536D" w:rsidRDefault="0035531B" w:rsidP="008B2021">
      <w:pPr>
        <w:pStyle w:val="Odrka1-2-"/>
      </w:pPr>
      <w:r w:rsidRPr="00B7536D">
        <w:t>nejméně 5 let praxe</w:t>
      </w:r>
      <w:r w:rsidR="00092CC9" w:rsidRPr="00B7536D">
        <w:t xml:space="preserve"> v </w:t>
      </w:r>
      <w:r w:rsidRPr="00B7536D">
        <w:t>oboru bezpečnosti</w:t>
      </w:r>
      <w:r w:rsidR="00845C50" w:rsidRPr="00B7536D">
        <w:t xml:space="preserve"> a </w:t>
      </w:r>
      <w:r w:rsidRPr="00B7536D">
        <w:t>ochrany zdraví při práci;</w:t>
      </w:r>
    </w:p>
    <w:p w14:paraId="6A42884A" w14:textId="77777777" w:rsidR="0035531B" w:rsidRPr="00B7536D" w:rsidRDefault="0035531B" w:rsidP="008B2021">
      <w:pPr>
        <w:pStyle w:val="Odstavec1-1a"/>
        <w:rPr>
          <w:rStyle w:val="Tun9b"/>
        </w:rPr>
      </w:pPr>
      <w:r w:rsidRPr="00B7536D">
        <w:rPr>
          <w:rStyle w:val="Tun9b"/>
        </w:rPr>
        <w:t>osoba odpovědná za ochranu životního prostředí</w:t>
      </w:r>
    </w:p>
    <w:p w14:paraId="15737E6A" w14:textId="77777777" w:rsidR="0035531B" w:rsidRPr="00B7536D" w:rsidRDefault="0035531B" w:rsidP="008B2021">
      <w:pPr>
        <w:pStyle w:val="Odrka1-2-"/>
      </w:pPr>
      <w:r w:rsidRPr="00B7536D">
        <w:t>minimálně středoškolské vzdělání;</w:t>
      </w:r>
    </w:p>
    <w:p w14:paraId="0AC561D5" w14:textId="77777777" w:rsidR="0035531B" w:rsidRDefault="0035531B" w:rsidP="008B2021">
      <w:pPr>
        <w:pStyle w:val="Odrka1-2-"/>
      </w:pPr>
      <w:r w:rsidRPr="00B7536D">
        <w:t>nejméně 5 let praxe</w:t>
      </w:r>
      <w:r w:rsidR="00092CC9" w:rsidRPr="00B7536D">
        <w:t xml:space="preserve"> v </w:t>
      </w:r>
      <w:r w:rsidRPr="00B7536D">
        <w:t>oboru ochrany životního prostředí;</w:t>
      </w:r>
    </w:p>
    <w:p w14:paraId="5146DA21" w14:textId="77777777" w:rsidR="00B7536D" w:rsidRPr="00A13E4E" w:rsidRDefault="00B7536D" w:rsidP="008B2021">
      <w:pPr>
        <w:pStyle w:val="Odrka1-2-"/>
        <w:rPr>
          <w:rFonts w:ascii="Verdana" w:hAnsi="Verdana"/>
        </w:rPr>
      </w:pPr>
      <w:r w:rsidRPr="00A13E4E">
        <w:rPr>
          <w:rFonts w:ascii="Verdana" w:hAnsi="Verdana" w:cs="Calibri"/>
        </w:rPr>
        <w:t>musí předložit doklad o autorizaci k činnostem dle § 45i pro účely hodnocení ve smyslu § 67 zákona č. 114/1992 Sb., o ochraně přírody a krajiny, ve znění pozdějších předpisů;</w:t>
      </w:r>
    </w:p>
    <w:p w14:paraId="262B1535" w14:textId="77777777" w:rsidR="0035531B" w:rsidRPr="00B7536D" w:rsidRDefault="0035531B" w:rsidP="008B2021">
      <w:pPr>
        <w:pStyle w:val="Odstavec1-1a"/>
        <w:rPr>
          <w:rStyle w:val="Tun9b"/>
        </w:rPr>
      </w:pPr>
      <w:r w:rsidRPr="00B7536D">
        <w:rPr>
          <w:rStyle w:val="Tun9b"/>
        </w:rPr>
        <w:t>osoba odpovědná za odpadové hospodářství</w:t>
      </w:r>
    </w:p>
    <w:p w14:paraId="5DD95756" w14:textId="77777777" w:rsidR="0035531B" w:rsidRPr="00B7536D" w:rsidRDefault="0035531B" w:rsidP="008B2021">
      <w:pPr>
        <w:pStyle w:val="Odrka1-2-"/>
      </w:pPr>
      <w:r w:rsidRPr="00B7536D">
        <w:t>minimálně středoškolské vzdělání;</w:t>
      </w:r>
    </w:p>
    <w:p w14:paraId="75F86A36" w14:textId="77777777" w:rsidR="0035531B" w:rsidRPr="00B7536D" w:rsidRDefault="0035531B" w:rsidP="008B2021">
      <w:pPr>
        <w:pStyle w:val="Odrka1-2-"/>
      </w:pPr>
      <w:r w:rsidRPr="00B7536D">
        <w:t>nejméně 5 let praxe</w:t>
      </w:r>
      <w:r w:rsidR="00092CC9" w:rsidRPr="00B7536D">
        <w:t xml:space="preserve"> v </w:t>
      </w:r>
      <w:r w:rsidRPr="00B7536D">
        <w:t>oboru odpadového hospodářství;</w:t>
      </w:r>
    </w:p>
    <w:p w14:paraId="560F9001" w14:textId="77777777" w:rsidR="0035531B" w:rsidRPr="00B7536D" w:rsidRDefault="0035531B" w:rsidP="008B2021">
      <w:pPr>
        <w:pStyle w:val="Odstavec1-1a"/>
        <w:rPr>
          <w:rStyle w:val="Tun9b"/>
        </w:rPr>
      </w:pPr>
      <w:r w:rsidRPr="00B7536D">
        <w:rPr>
          <w:rStyle w:val="Tun9b"/>
        </w:rPr>
        <w:t>úředně oprávněný zeměměřický inženýr</w:t>
      </w:r>
    </w:p>
    <w:p w14:paraId="2E144FE7" w14:textId="77777777" w:rsidR="0035531B" w:rsidRPr="00B7536D" w:rsidRDefault="0035531B" w:rsidP="008B2021">
      <w:pPr>
        <w:pStyle w:val="Odrka1-2-"/>
      </w:pPr>
      <w:r w:rsidRPr="00B7536D">
        <w:t>oprávnění pro ověřování výsledků zeměměřických činností</w:t>
      </w:r>
      <w:r w:rsidR="00092CC9" w:rsidRPr="00B7536D">
        <w:t xml:space="preserve"> v </w:t>
      </w:r>
      <w:r w:rsidRPr="00B7536D">
        <w:t>rozsahu dle § 13 odst. 1 písm. a)</w:t>
      </w:r>
      <w:r w:rsidR="00845C50" w:rsidRPr="00B7536D">
        <w:t xml:space="preserve"> a </w:t>
      </w:r>
      <w:r w:rsidRPr="00B7536D">
        <w:t>c) zákona č. 200/1994 Sb.,</w:t>
      </w:r>
      <w:r w:rsidR="00092CC9" w:rsidRPr="00B7536D">
        <w:t xml:space="preserve"> o </w:t>
      </w:r>
      <w:r w:rsidRPr="00B7536D">
        <w:t>zeměměřictví</w:t>
      </w:r>
      <w:r w:rsidR="00845C50" w:rsidRPr="00B7536D">
        <w:t xml:space="preserve"> a</w:t>
      </w:r>
      <w:r w:rsidR="00092CC9" w:rsidRPr="00B7536D">
        <w:t xml:space="preserve"> o </w:t>
      </w:r>
      <w:r w:rsidRPr="00B7536D">
        <w:t>změně</w:t>
      </w:r>
      <w:r w:rsidR="00845C50" w:rsidRPr="00B7536D">
        <w:t xml:space="preserve"> a </w:t>
      </w:r>
      <w:r w:rsidRPr="00B7536D">
        <w:t>doplnění některých zákonů souvisejících</w:t>
      </w:r>
      <w:r w:rsidR="00845C50" w:rsidRPr="00B7536D">
        <w:t xml:space="preserve"> s </w:t>
      </w:r>
      <w:r w:rsidRPr="00B7536D">
        <w:t>jeho zavedením, ve znění pozdějších předpisů;</w:t>
      </w:r>
    </w:p>
    <w:p w14:paraId="5C4A2D14" w14:textId="084E83B8" w:rsidR="0035531B" w:rsidRPr="00B7536D" w:rsidRDefault="0035531B" w:rsidP="008B2021">
      <w:pPr>
        <w:pStyle w:val="Odrka1-2-"/>
      </w:pPr>
      <w:r w:rsidRPr="00B7536D">
        <w:t>zkušenost</w:t>
      </w:r>
      <w:r w:rsidR="00845C50" w:rsidRPr="00B7536D">
        <w:t xml:space="preserve"> s </w:t>
      </w:r>
      <w:r w:rsidRPr="00B7536D">
        <w:t>realizací alespoň jedné zakázky - dopravní stavby</w:t>
      </w:r>
      <w:r w:rsidR="00092CC9" w:rsidRPr="00B7536D">
        <w:t xml:space="preserve"> v </w:t>
      </w:r>
      <w:r w:rsidRPr="00B7536D">
        <w:t xml:space="preserve">hodnotě nejméně </w:t>
      </w:r>
      <w:r w:rsidR="00B7536D" w:rsidRPr="00B7536D">
        <w:rPr>
          <w:b/>
        </w:rPr>
        <w:t>76 000 000,-</w:t>
      </w:r>
      <w:r w:rsidRPr="00B7536D">
        <w:rPr>
          <w:b/>
        </w:rPr>
        <w:t xml:space="preserve"> Kč</w:t>
      </w:r>
      <w:r w:rsidRPr="00B7536D">
        <w:t xml:space="preserve"> bez DPH, jejímž předmětem bylo mj. ověřování zeměměřických činností při novostavbě</w:t>
      </w:r>
      <w:r w:rsidR="003429DA">
        <w:t xml:space="preserve"> nebo</w:t>
      </w:r>
      <w:r w:rsidRPr="00B7536D">
        <w:t xml:space="preserve"> rekonstrukci dopravní stavby,</w:t>
      </w:r>
      <w:r w:rsidR="00845C50" w:rsidRPr="00B7536D">
        <w:t xml:space="preserve"> a </w:t>
      </w:r>
      <w:r w:rsidRPr="00B7536D">
        <w:t>to</w:t>
      </w:r>
      <w:r w:rsidR="00092CC9" w:rsidRPr="00B7536D">
        <w:t xml:space="preserve"> v </w:t>
      </w:r>
      <w:r w:rsidRPr="00B7536D">
        <w:t>posledních 10 letech před zahájením zadávacího řízení;</w:t>
      </w:r>
    </w:p>
    <w:p w14:paraId="24B04224" w14:textId="77777777" w:rsidR="0035531B" w:rsidRPr="00A13E4E" w:rsidRDefault="0035531B" w:rsidP="008B2021">
      <w:pPr>
        <w:pStyle w:val="Odstavec1-1a"/>
        <w:rPr>
          <w:rStyle w:val="Tun9b"/>
        </w:rPr>
      </w:pPr>
      <w:r w:rsidRPr="00A13E4E">
        <w:rPr>
          <w:rStyle w:val="Tun9b"/>
        </w:rPr>
        <w:t xml:space="preserve">osoba odpovědná za </w:t>
      </w:r>
      <w:r w:rsidR="008F1DFC" w:rsidRPr="00A13E4E">
        <w:rPr>
          <w:rStyle w:val="Tun9b"/>
        </w:rPr>
        <w:t xml:space="preserve">realizační </w:t>
      </w:r>
      <w:r w:rsidRPr="00A13E4E">
        <w:rPr>
          <w:rStyle w:val="Tun9b"/>
        </w:rPr>
        <w:t xml:space="preserve">dokumentaci zabezpečovacího </w:t>
      </w:r>
      <w:r w:rsidR="00A13E4E" w:rsidRPr="00A13E4E">
        <w:rPr>
          <w:rStyle w:val="Tun9b"/>
        </w:rPr>
        <w:t xml:space="preserve">a sdělovacího </w:t>
      </w:r>
      <w:r w:rsidRPr="00A13E4E">
        <w:rPr>
          <w:rStyle w:val="Tun9b"/>
        </w:rPr>
        <w:t>zařízení</w:t>
      </w:r>
    </w:p>
    <w:p w14:paraId="18E62BCF" w14:textId="77777777" w:rsidR="0035531B" w:rsidRPr="004040B9" w:rsidRDefault="0035531B" w:rsidP="008B2021">
      <w:pPr>
        <w:pStyle w:val="Odrka1-2-"/>
      </w:pPr>
      <w:r w:rsidRPr="004040B9">
        <w:t>minimálně středoškolské vzdělání;</w:t>
      </w:r>
    </w:p>
    <w:p w14:paraId="512B57AD" w14:textId="77777777" w:rsidR="0035531B" w:rsidRPr="004040B9" w:rsidRDefault="0035531B" w:rsidP="008B2021">
      <w:pPr>
        <w:pStyle w:val="Odrka1-2-"/>
      </w:pPr>
      <w:r w:rsidRPr="004040B9">
        <w:t>nejméně 5 let praxe</w:t>
      </w:r>
      <w:r w:rsidR="00092CC9" w:rsidRPr="004040B9">
        <w:t xml:space="preserve"> v </w:t>
      </w:r>
      <w:r w:rsidRPr="004040B9">
        <w:t>oboru své specializace</w:t>
      </w:r>
      <w:r w:rsidR="00610698" w:rsidRPr="004040B9">
        <w:t xml:space="preserve"> (zabezpečovací </w:t>
      </w:r>
      <w:r w:rsidR="00A13E4E">
        <w:t xml:space="preserve">a sdělovací </w:t>
      </w:r>
      <w:r w:rsidR="00610698" w:rsidRPr="004040B9">
        <w:t>zařízení)</w:t>
      </w:r>
      <w:r w:rsidRPr="004040B9">
        <w:t>;</w:t>
      </w:r>
    </w:p>
    <w:p w14:paraId="06CF5986" w14:textId="77777777" w:rsidR="0035531B" w:rsidRPr="004040B9" w:rsidRDefault="0035531B" w:rsidP="008B2021">
      <w:pPr>
        <w:pStyle w:val="Odrka1-2-"/>
      </w:pPr>
      <w:r w:rsidRPr="004040B9">
        <w:t>zkušenost</w:t>
      </w:r>
      <w:r w:rsidR="00845C50" w:rsidRPr="004040B9">
        <w:t xml:space="preserve"> s </w:t>
      </w:r>
      <w:r w:rsidRPr="004040B9">
        <w:t xml:space="preserve">projektováním </w:t>
      </w:r>
      <w:r w:rsidR="00382D08" w:rsidRPr="004040B9">
        <w:t xml:space="preserve">projektové </w:t>
      </w:r>
      <w:r w:rsidRPr="004040B9">
        <w:t>dokumentace pro provádění stavby zabezpečovacího</w:t>
      </w:r>
      <w:r w:rsidR="00A13E4E">
        <w:t xml:space="preserve"> a sdělovacího</w:t>
      </w:r>
      <w:r w:rsidRPr="004040B9">
        <w:t xml:space="preserve"> zařízení ve smyslu přílohy č. 6 vyhl. č. 146/2008 Sb., ve znění účinném do 30. 11. 2018</w:t>
      </w:r>
      <w:r w:rsidR="00BC56C3" w:rsidRPr="004040B9">
        <w:t>,</w:t>
      </w:r>
      <w:r w:rsidR="004948D1" w:rsidRPr="004040B9">
        <w:t xml:space="preserve"> </w:t>
      </w:r>
      <w:r w:rsidR="008F1DFC" w:rsidRPr="004040B9">
        <w:t>nebo realizační dokumentace</w:t>
      </w:r>
      <w:r w:rsidR="00382D08" w:rsidRPr="004040B9">
        <w:t xml:space="preserve"> zabezpečovacího </w:t>
      </w:r>
      <w:r w:rsidR="00A13E4E">
        <w:t xml:space="preserve">a sdělovacího </w:t>
      </w:r>
      <w:r w:rsidR="00382D08" w:rsidRPr="004040B9">
        <w:t>zařízení</w:t>
      </w:r>
      <w:r w:rsidR="008F1DFC" w:rsidRPr="004040B9">
        <w:t>, která doplňuje a upřesňuje předchozí stupně dokumentace do úplného obsahu stupně dokumentace pro provádění stavby</w:t>
      </w:r>
      <w:r w:rsidRPr="004040B9">
        <w:t>,</w:t>
      </w:r>
      <w:r w:rsidR="00BB4AF2" w:rsidRPr="004040B9">
        <w:t xml:space="preserve"> u </w:t>
      </w:r>
      <w:r w:rsidRPr="004040B9">
        <w:t>alespoň jedné zakázky - stavby železničních drah</w:t>
      </w:r>
      <w:r w:rsidR="00092CC9" w:rsidRPr="004040B9">
        <w:t xml:space="preserve"> v </w:t>
      </w:r>
      <w:r w:rsidRPr="004040B9">
        <w:t xml:space="preserve">hodnotě zakázky na zhotovení stavby nejméně </w:t>
      </w:r>
      <w:r w:rsidR="00A13E4E">
        <w:rPr>
          <w:b/>
        </w:rPr>
        <w:t>6 300</w:t>
      </w:r>
      <w:r w:rsidR="00CA54A8">
        <w:rPr>
          <w:b/>
        </w:rPr>
        <w:t> 000,-</w:t>
      </w:r>
      <w:r w:rsidRPr="00CA54A8">
        <w:rPr>
          <w:b/>
        </w:rPr>
        <w:t xml:space="preserve"> Kč</w:t>
      </w:r>
      <w:r w:rsidRPr="004040B9">
        <w:t xml:space="preserve"> bez DPH,</w:t>
      </w:r>
      <w:r w:rsidR="00845C50" w:rsidRPr="004040B9">
        <w:t xml:space="preserve"> a </w:t>
      </w:r>
      <w:r w:rsidRPr="004040B9">
        <w:t>to</w:t>
      </w:r>
      <w:r w:rsidR="00092CC9" w:rsidRPr="004040B9">
        <w:t xml:space="preserve"> v </w:t>
      </w:r>
      <w:r w:rsidRPr="004040B9">
        <w:t>posledních 10 letech před zahájením zadávacího řízení;</w:t>
      </w:r>
    </w:p>
    <w:p w14:paraId="5BAA1CB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zhotovitele ve funkci příslušného specialisty nebo ve funkci stavbyvedoucího nebo </w:t>
      </w:r>
      <w:r>
        <w:lastRenderedPageBreak/>
        <w:t>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81C19FB"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591D7DEF"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 xml:space="preserve">stavby </w:t>
      </w:r>
      <w:r w:rsidRPr="00A13E4E">
        <w:t xml:space="preserve">nebo </w:t>
      </w:r>
      <w:r w:rsidR="00C75F96" w:rsidRPr="00A13E4E">
        <w:t>zpracováním dokumentace</w:t>
      </w:r>
      <w:r w:rsidRPr="00A13E4E">
        <w:t>.</w:t>
      </w:r>
      <w:r w:rsidR="00092CC9" w:rsidRPr="00A13E4E">
        <w:t xml:space="preserve"> </w:t>
      </w:r>
      <w:r w:rsidR="00EE2244" w:rsidRPr="00A13E4E">
        <w:t>V</w:t>
      </w:r>
      <w:r w:rsidR="00092CC9" w:rsidRPr="00A13E4E">
        <w:t> </w:t>
      </w:r>
      <w:r w:rsidRPr="00A13E4E">
        <w:t>této</w:t>
      </w:r>
      <w:r>
        <w:t xml:space="preserve">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5B752C2A"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92C2824"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E0CC198"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 xml:space="preserve">stavby </w:t>
      </w:r>
      <w:r w:rsidRPr="00553101">
        <w:t xml:space="preserve">nebo </w:t>
      </w:r>
      <w:r w:rsidR="00C75F96" w:rsidRPr="00553101">
        <w:t>zpracováním dokumentace</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7A6BE039" w14:textId="77777777"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1785DC3A"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055E57BE"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0F58D01F"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5D34DC4C" w14:textId="77777777" w:rsidR="0035531B" w:rsidRPr="0006499F" w:rsidRDefault="0035531B" w:rsidP="0035531B">
      <w:pPr>
        <w:pStyle w:val="Text1-1"/>
        <w:rPr>
          <w:rStyle w:val="Tun9b"/>
        </w:rPr>
      </w:pPr>
      <w:r w:rsidRPr="0006499F">
        <w:rPr>
          <w:rStyle w:val="Tun9b"/>
        </w:rPr>
        <w:t>Další technická kvalifikace</w:t>
      </w:r>
    </w:p>
    <w:p w14:paraId="4FF441CD"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688D286B" w14:textId="77777777" w:rsidR="0035531B" w:rsidRPr="0006499F" w:rsidRDefault="0035531B" w:rsidP="0006499F">
      <w:pPr>
        <w:pStyle w:val="Textbezslovn"/>
        <w:rPr>
          <w:rStyle w:val="Tun9b"/>
        </w:rPr>
      </w:pPr>
      <w:r w:rsidRPr="0006499F">
        <w:rPr>
          <w:rStyle w:val="Tun9b"/>
        </w:rPr>
        <w:t xml:space="preserve">Výroba OK  </w:t>
      </w:r>
    </w:p>
    <w:p w14:paraId="0A546DA3"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Pr="005502E7">
        <w:t xml:space="preserve">(typ třídy EXC </w:t>
      </w:r>
      <w:r w:rsidR="005502E7" w:rsidRPr="005502E7">
        <w:t>4</w:t>
      </w:r>
      <w:r w:rsidRPr="005502E7">
        <w:t>),</w:t>
      </w:r>
      <w:r>
        <w:t xml:space="preserve"> který vydává Evropskou komisí jmenovaný Oznámený subjekt.</w:t>
      </w:r>
    </w:p>
    <w:p w14:paraId="63FEB4BE" w14:textId="77777777" w:rsidR="0035531B" w:rsidRPr="0006499F" w:rsidRDefault="0035531B" w:rsidP="0006499F">
      <w:pPr>
        <w:pStyle w:val="Textbezslovn"/>
        <w:rPr>
          <w:rStyle w:val="Tun9b"/>
        </w:rPr>
      </w:pPr>
      <w:r w:rsidRPr="0006499F">
        <w:rPr>
          <w:rStyle w:val="Tun9b"/>
        </w:rPr>
        <w:t xml:space="preserve">Montáž OK  </w:t>
      </w:r>
    </w:p>
    <w:p w14:paraId="3D68D582" w14:textId="77777777" w:rsidR="0035531B" w:rsidRDefault="0035531B" w:rsidP="0006499F">
      <w:pPr>
        <w:pStyle w:val="Textbezslovn"/>
      </w:pPr>
      <w:r>
        <w:t>Dodavatel prokazuje oprávnění</w:t>
      </w:r>
      <w:r w:rsidR="00BC6D2B">
        <w:t xml:space="preserve"> k </w:t>
      </w:r>
      <w:r>
        <w:t>montáži ocelových konstrukcí (</w:t>
      </w:r>
      <w:r w:rsidRPr="005502E7">
        <w:t xml:space="preserve">typ třídy EXC </w:t>
      </w:r>
      <w:r w:rsidR="005502E7" w:rsidRPr="005502E7">
        <w:t>4</w:t>
      </w:r>
      <w:r w:rsidRPr="005502E7">
        <w:t>)</w:t>
      </w:r>
      <w:r>
        <w:t xml:space="preserve">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Pr="002932B9">
        <w:t>požadavků ČSN EN 1090-2+A1, ČSN 73 2603, ČSN EN ISO 3834 ve vztahu</w:t>
      </w:r>
      <w:r w:rsidR="00BC6D2B" w:rsidRPr="002932B9">
        <w:t xml:space="preserve"> k </w:t>
      </w:r>
      <w:r w:rsidRPr="002932B9">
        <w:t>procesům svařování při montáži</w:t>
      </w:r>
      <w:r w:rsidR="00845C50" w:rsidRPr="002932B9">
        <w:t xml:space="preserve"> a </w:t>
      </w:r>
      <w:r w:rsidRPr="002932B9">
        <w:t>TKP kap. 19, nebo obdobným zahraničním dokumentem.</w:t>
      </w:r>
    </w:p>
    <w:p w14:paraId="79D3B90F" w14:textId="77777777" w:rsidR="0035531B" w:rsidRPr="0006499F" w:rsidRDefault="0035531B" w:rsidP="0035531B">
      <w:pPr>
        <w:pStyle w:val="Text1-1"/>
        <w:rPr>
          <w:rStyle w:val="Tun9b"/>
        </w:rPr>
      </w:pPr>
      <w:r w:rsidRPr="0006499F">
        <w:rPr>
          <w:rStyle w:val="Tun9b"/>
        </w:rPr>
        <w:t>Požadavek na prokázání kvalifikace poddodavatele</w:t>
      </w:r>
    </w:p>
    <w:p w14:paraId="4A6F76AD"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128990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D8259C8"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CBB441F"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731137C"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w:t>
      </w:r>
      <w:r>
        <w:lastRenderedPageBreak/>
        <w:t>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0C534B2"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883506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0B1558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3E2B82B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26424DBF"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8AD52C1"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C4CA310"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73185455"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07683193" w14:textId="77777777" w:rsidR="0035531B" w:rsidRDefault="0035531B" w:rsidP="0006499F">
      <w:pPr>
        <w:pStyle w:val="Textbezslovn"/>
      </w:pPr>
      <w:r>
        <w:lastRenderedPageBreak/>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3428F12"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6B7787F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3A90F09"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7B2BE88" w14:textId="7789D53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DC5A21A" w14:textId="34251D0E" w:rsidR="00353C1C" w:rsidRPr="00BE6CA9" w:rsidRDefault="00353C1C" w:rsidP="0006499F">
      <w:pPr>
        <w:pStyle w:val="Odrka1-1"/>
      </w:pPr>
      <w:r w:rsidRPr="00BE6CA9">
        <w:t xml:space="preserve">Informace k doložení osvědčení o odborné způsobilosti podle § 4 vyhl. č. 298/2005 Sb., o požadavcích na odbornou kvalifikaci a odbornou způsobilost při hornické </w:t>
      </w:r>
      <w:r w:rsidRPr="00BE6CA9">
        <w:lastRenderedPageBreak/>
        <w:t xml:space="preserve">činnosti nebo činnosti prováděné hornickým způsobem a o změně některých právních předpisů, ve znění pozdějších předpisů, a to v rozsahu podle § 3 zákona č. 61/1988 Sb., o hornické činnosti, </w:t>
      </w:r>
      <w:bookmarkStart w:id="13" w:name="_GoBack"/>
      <w:bookmarkEnd w:id="13"/>
      <w:r w:rsidRPr="00BE6CA9">
        <w:t>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4F4467AF" w14:textId="77777777" w:rsidR="0035531B" w:rsidRDefault="0035531B" w:rsidP="0006499F">
      <w:pPr>
        <w:pStyle w:val="Odrka1-1"/>
        <w:spacing w:after="0"/>
      </w:pPr>
      <w:r w:rsidRPr="00BE6CA9">
        <w:t>Informace</w:t>
      </w:r>
      <w:r w:rsidR="00BC6D2B" w:rsidRPr="00BE6CA9">
        <w:t xml:space="preserve"> k </w:t>
      </w:r>
      <w:r w:rsidRPr="00BE6CA9">
        <w:t>doložení pověření Ministerstva dopravy ČR</w:t>
      </w:r>
      <w:r w:rsidR="00BC6D2B" w:rsidRPr="00BE6CA9">
        <w:t xml:space="preserve"> k </w:t>
      </w:r>
      <w:r w:rsidRPr="00BE6CA9">
        <w:t>provádění technických prohlídek</w:t>
      </w:r>
      <w:r w:rsidR="00845C50" w:rsidRPr="00BE6CA9">
        <w:t xml:space="preserve"> a </w:t>
      </w:r>
      <w:r w:rsidRPr="00BE6CA9">
        <w:t xml:space="preserve">zkoušek určených technických zařízení (UTZ) dle § 47 odst. 4 zákona </w:t>
      </w:r>
      <w:r>
        <w:t>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E4A7D38" w14:textId="77777777" w:rsidR="0035531B" w:rsidRDefault="00CB7E3E"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AB27C3F"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0C5571D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4FD806D"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C34B355"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CD0A6A3" w14:textId="77777777" w:rsidR="0035531B" w:rsidRDefault="0035531B" w:rsidP="0006499F">
      <w:pPr>
        <w:pStyle w:val="Textbezslovn"/>
      </w:pPr>
      <w:r>
        <w:t>Dodavatel je</w:t>
      </w:r>
      <w:r w:rsidR="00092CC9">
        <w:t xml:space="preserve"> v </w:t>
      </w:r>
      <w:r>
        <w:t>takovém případě povinen zadavateli předložit:</w:t>
      </w:r>
    </w:p>
    <w:p w14:paraId="0B957E21" w14:textId="77777777" w:rsidR="0035531B" w:rsidRDefault="0035531B" w:rsidP="0006499F">
      <w:pPr>
        <w:pStyle w:val="Odrka1-1"/>
      </w:pPr>
      <w:r>
        <w:t>doklady</w:t>
      </w:r>
      <w:r w:rsidR="00092CC9">
        <w:t xml:space="preserve"> o </w:t>
      </w:r>
      <w:r>
        <w:t>splnění základní způsobilosti podle § 74 ZZVZ jinou sobou,</w:t>
      </w:r>
    </w:p>
    <w:p w14:paraId="01147356" w14:textId="77777777" w:rsidR="0035531B" w:rsidRDefault="0035531B" w:rsidP="0006499F">
      <w:pPr>
        <w:pStyle w:val="Odrka1-1"/>
      </w:pPr>
      <w:r>
        <w:t xml:space="preserve">doklady prokazující splnění profesní způsobilosti podle § 77 odst. 1 ZZVZ jinou osobou, </w:t>
      </w:r>
    </w:p>
    <w:p w14:paraId="08995854" w14:textId="77777777" w:rsidR="0035531B" w:rsidRDefault="0035531B" w:rsidP="0006499F">
      <w:pPr>
        <w:pStyle w:val="Odrka1-1"/>
      </w:pPr>
      <w:r>
        <w:t>doklady prokazující splnění chybějící části kvalifikace prostřednictvím jiné osoby a</w:t>
      </w:r>
    </w:p>
    <w:p w14:paraId="7DDE36D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0EA3DB7"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54E7DDB"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w:t>
      </w:r>
      <w:r w:rsidRPr="0006499F">
        <w:rPr>
          <w:rStyle w:val="Tun9b"/>
        </w:rPr>
        <w:lastRenderedPageBreak/>
        <w:t>písemný závazek jiné osoby prokazující část kvalifikace zavazovat tuto osobu, že bude skutečně vykonávat stavební práce, resp. příslušné části plnění, ke kterým se prokazované kritérium kvalifikace vztahuje.</w:t>
      </w:r>
      <w:r>
        <w:t xml:space="preserve"> </w:t>
      </w:r>
    </w:p>
    <w:p w14:paraId="6F3F155E"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223BD0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0183F9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4D441A"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683A59A8" w14:textId="77777777" w:rsidR="0035531B" w:rsidRDefault="0035531B" w:rsidP="0006499F">
      <w:pPr>
        <w:pStyle w:val="Textbezslovn"/>
      </w:pPr>
    </w:p>
    <w:p w14:paraId="218E756C"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713B7F95"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29A5EAF" w14:textId="77777777" w:rsidR="00224981" w:rsidRDefault="00224981" w:rsidP="00224981">
      <w:pPr>
        <w:pStyle w:val="Textbezslovn"/>
        <w:spacing w:after="0"/>
      </w:pPr>
      <w:r>
        <w:t>a) podmínky kvalifikace jsou nadále splněny</w:t>
      </w:r>
      <w:r w:rsidR="001B0EDB">
        <w:t xml:space="preserve"> a</w:t>
      </w:r>
    </w:p>
    <w:p w14:paraId="472F1440" w14:textId="77777777" w:rsidR="00224981" w:rsidRDefault="00224981" w:rsidP="00224981">
      <w:pPr>
        <w:pStyle w:val="Textbezslovn"/>
        <w:spacing w:after="0"/>
      </w:pPr>
      <w:r>
        <w:t>b) nedošlo k ovlivnění kritérií hodnocení nabídek.</w:t>
      </w:r>
    </w:p>
    <w:p w14:paraId="7428A953"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56F4B955" w14:textId="77777777" w:rsidR="0035531B" w:rsidRDefault="0035531B" w:rsidP="00193D8F">
      <w:pPr>
        <w:pStyle w:val="Nadpis1-1"/>
      </w:pPr>
      <w:bookmarkStart w:id="14" w:name="_Toc53665442"/>
      <w:r>
        <w:t>DALŠÍ INFORMACE/DOKUMENTY PŘEDKLÁDANÉ DODAVATELEM</w:t>
      </w:r>
      <w:r w:rsidR="00092CC9">
        <w:t xml:space="preserve"> v </w:t>
      </w:r>
      <w:r>
        <w:t>NABÍDCE</w:t>
      </w:r>
      <w:bookmarkEnd w:id="14"/>
    </w:p>
    <w:p w14:paraId="0576C62D"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89D6D16"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A6EBC70"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53FC73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w:t>
      </w:r>
      <w:r w:rsidR="00092CC9">
        <w:lastRenderedPageBreak/>
        <w:t>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AC9669D"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6B725745" w14:textId="77777777" w:rsidR="0035531B" w:rsidRDefault="0035531B" w:rsidP="0035531B">
      <w:pPr>
        <w:pStyle w:val="Text1-1"/>
      </w:pPr>
      <w:r>
        <w:t>Podání nabídky společně několika dodavateli:</w:t>
      </w:r>
    </w:p>
    <w:p w14:paraId="1C8AE1C9"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1704AF45"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29C495FA" w14:textId="77777777" w:rsidR="0035531B" w:rsidRDefault="0035531B" w:rsidP="0060115D">
      <w:pPr>
        <w:pStyle w:val="Odrka1-1"/>
      </w:pPr>
      <w:r>
        <w:t xml:space="preserve">Uvedené části plnění veřejné zakázky jsou </w:t>
      </w:r>
      <w:r w:rsidRPr="00050F88">
        <w:t xml:space="preserve">tvořeny </w:t>
      </w:r>
      <w:r w:rsidR="00B82A36" w:rsidRPr="00050F88">
        <w:t>SO</w:t>
      </w:r>
      <w:r w:rsidRPr="00050F88">
        <w:t>, jejichž</w:t>
      </w:r>
      <w:r>
        <w:t xml:space="preserve"> provádění má důležitý význam pro </w:t>
      </w:r>
      <w:r w:rsidR="00050F88" w:rsidRPr="00AD0C2A">
        <w:t>včasné ukončení výlukových prací a zároveň má důležitý význam pro realizaci stavby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75BA5C3A"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w:t>
      </w:r>
      <w:r>
        <w:lastRenderedPageBreak/>
        <w:t>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0971170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528E42D6"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36A6E1E9"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3B357D23" w14:textId="77777777" w:rsidR="0035531B" w:rsidRPr="0060115D" w:rsidRDefault="0035531B" w:rsidP="0035531B">
      <w:pPr>
        <w:pStyle w:val="Text1-1"/>
        <w:rPr>
          <w:rStyle w:val="Tun9b"/>
        </w:rPr>
      </w:pPr>
      <w:r w:rsidRPr="0060115D">
        <w:rPr>
          <w:rStyle w:val="Tun9b"/>
        </w:rPr>
        <w:t>Poddodavatelské omezení</w:t>
      </w:r>
    </w:p>
    <w:p w14:paraId="0E0E8B39"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EFFC593" w14:textId="77777777" w:rsidR="0035531B" w:rsidRPr="00974ECE" w:rsidRDefault="00372906" w:rsidP="00050F88">
      <w:pPr>
        <w:pStyle w:val="Textbezslovn"/>
        <w:spacing w:after="0"/>
        <w:ind w:left="1077"/>
      </w:pPr>
      <w:r w:rsidRPr="00974ECE">
        <w:t>SO 91-20-01 Železniční most přes Labe v ev. km 458,756</w:t>
      </w:r>
    </w:p>
    <w:p w14:paraId="154B7744" w14:textId="77777777" w:rsidR="00050F88" w:rsidRPr="00974ECE" w:rsidRDefault="00050F88" w:rsidP="00050F88">
      <w:pPr>
        <w:pStyle w:val="Textbezslovn"/>
        <w:spacing w:after="0"/>
        <w:ind w:left="1077"/>
      </w:pPr>
      <w:r w:rsidRPr="00974ECE">
        <w:t>Pol. č. 100 NOSNÁ KONSTRUKCE ŽEL. MOSTU, OCELOVÁ PLNOSTĚNNÁ SPŘAŽENÁ</w:t>
      </w:r>
    </w:p>
    <w:p w14:paraId="0B2B1D89" w14:textId="77777777" w:rsidR="00372906" w:rsidRPr="00974ECE" w:rsidRDefault="00050F88" w:rsidP="00050F88">
      <w:pPr>
        <w:pStyle w:val="Textbezslovn"/>
        <w:spacing w:after="0"/>
        <w:ind w:left="1077"/>
      </w:pPr>
      <w:r w:rsidRPr="00974ECE">
        <w:t>montáž, osazení</w:t>
      </w:r>
    </w:p>
    <w:p w14:paraId="1018BC3B" w14:textId="77777777" w:rsidR="00050F88" w:rsidRPr="00974ECE" w:rsidRDefault="00050F88" w:rsidP="00050F88">
      <w:pPr>
        <w:pStyle w:val="Textbezslovn"/>
        <w:spacing w:after="0"/>
        <w:ind w:left="1077"/>
      </w:pPr>
      <w:r w:rsidRPr="00974ECE">
        <w:t>pol. č. 102 NOSNÁ KONSTRUKCE ŽEL. MOSTU, OCELOVÁ PŘÍHRADOVÁ S ORTOTROPNÍ MOSTOVKOU</w:t>
      </w:r>
    </w:p>
    <w:p w14:paraId="1FF9E466" w14:textId="77777777" w:rsidR="00050F88" w:rsidRPr="00974ECE" w:rsidRDefault="00050F88" w:rsidP="00050F88">
      <w:pPr>
        <w:pStyle w:val="Textbezslovn"/>
        <w:ind w:left="1077"/>
      </w:pPr>
      <w:r w:rsidRPr="00974ECE">
        <w:t>montáž, osazení</w:t>
      </w:r>
    </w:p>
    <w:p w14:paraId="50BBE309"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301C322" w14:textId="77777777" w:rsidR="0035531B" w:rsidRDefault="0035531B" w:rsidP="0060115D">
      <w:pPr>
        <w:pStyle w:val="Odrka1-1"/>
      </w:pPr>
      <w:r>
        <w:t xml:space="preserve">Výše uvedené vyhrazené části plnění veřejné zakázky jsou </w:t>
      </w:r>
      <w:r w:rsidRPr="00050F88">
        <w:t xml:space="preserve">tvořeny </w:t>
      </w:r>
      <w:r w:rsidR="00A95C0A" w:rsidRPr="00050F88">
        <w:t>SO</w:t>
      </w:r>
      <w:r w:rsidRPr="00050F88">
        <w:t>, jejichž</w:t>
      </w:r>
      <w:r>
        <w:t xml:space="preserve"> provádění má důležitý význam pro </w:t>
      </w:r>
      <w:r w:rsidR="00050F88" w:rsidRPr="00AD0C2A">
        <w:t>včasné ukončení výlukových prací a zároveň má zásadní význam pro realizaci stavby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05A7DAA7" w14:textId="77777777" w:rsidR="0035531B" w:rsidRDefault="0035531B" w:rsidP="0060115D">
      <w:pPr>
        <w:pStyle w:val="Odrka1-1"/>
      </w:pPr>
      <w:r>
        <w:lastRenderedPageBreak/>
        <w:t xml:space="preserve">Výše uvedené vyhrazené stavební objekty představují svou finanční hodnotou celkem </w:t>
      </w:r>
      <w:r w:rsidRPr="00974ECE">
        <w:t xml:space="preserve">cca </w:t>
      </w:r>
      <w:r w:rsidR="006A27B1" w:rsidRPr="00974ECE">
        <w:t>15%</w:t>
      </w:r>
      <w:r w:rsidR="0060115D" w:rsidRPr="00974ECE">
        <w:t xml:space="preserve"> z </w:t>
      </w:r>
      <w:r w:rsidRPr="00974ECE">
        <w:t xml:space="preserve">předmětu plnění veřejné </w:t>
      </w:r>
      <w:r>
        <w:t>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137BF058" w14:textId="77777777" w:rsidR="0035531B" w:rsidRPr="00DC183C"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DC183C">
        <w:t>provádění staveb, jejich změn</w:t>
      </w:r>
      <w:r w:rsidR="00845C50" w:rsidRPr="00DC183C">
        <w:t xml:space="preserve"> a </w:t>
      </w:r>
      <w:r w:rsidRPr="00DC183C">
        <w:t xml:space="preserve">odstraňování; </w:t>
      </w:r>
    </w:p>
    <w:p w14:paraId="14C011E0" w14:textId="77777777"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6A27B1">
        <w:t xml:space="preserve">odst. 3 písm. </w:t>
      </w:r>
      <w:r w:rsidR="006A27B1" w:rsidRPr="006A27B1">
        <w:t>d</w:t>
      </w:r>
      <w:r w:rsidR="006A27B1">
        <w:t xml:space="preserve">) autorizačního zákona; </w:t>
      </w:r>
    </w:p>
    <w:p w14:paraId="277A70CE" w14:textId="77777777" w:rsidR="006A27B1" w:rsidRPr="00BC6D2B" w:rsidRDefault="0035531B" w:rsidP="006A27B1">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1F464BAE" w14:textId="77777777" w:rsidR="0035531B" w:rsidRDefault="006A27B1" w:rsidP="003E3CE3">
      <w:pPr>
        <w:pStyle w:val="Odrka1-1"/>
        <w:tabs>
          <w:tab w:val="clear" w:pos="1077"/>
        </w:tabs>
        <w:ind w:left="1843"/>
      </w:pPr>
      <w:r w:rsidRPr="006A27B1">
        <w:t xml:space="preserve">nejméně jedna nejvýznamnější stavební práce musí zahrnovat novostavbu nebo rekonstrukci </w:t>
      </w:r>
      <w:r w:rsidRPr="006A27B1">
        <w:rPr>
          <w:b/>
        </w:rPr>
        <w:t xml:space="preserve">vícepolového </w:t>
      </w:r>
      <w:r w:rsidRPr="006A27B1">
        <w:rPr>
          <w:rStyle w:val="Tun9b"/>
        </w:rPr>
        <w:t>železničního mostu s ocelovou nosnou konstrukcí s průběžným kolejovým ložem s délkou jednoho pole minimálně 35 m</w:t>
      </w:r>
      <w:r w:rsidR="0035531B" w:rsidRPr="006A27B1">
        <w:t xml:space="preserve">; </w:t>
      </w:r>
    </w:p>
    <w:p w14:paraId="66D21891" w14:textId="77777777" w:rsidR="006A27B1" w:rsidRPr="006A27B1" w:rsidRDefault="006A27B1" w:rsidP="006A27B1">
      <w:pPr>
        <w:pStyle w:val="Odrka1-1"/>
        <w:numPr>
          <w:ilvl w:val="0"/>
          <w:numId w:val="0"/>
        </w:numPr>
        <w:ind w:left="1843"/>
      </w:pPr>
      <w:r>
        <w:t>t</w:t>
      </w:r>
      <w:r w:rsidRPr="00A911DB">
        <w:t>uto nejvýznamnější stavební práci nelze prokazovat prostřednictvím poddodavatele</w:t>
      </w:r>
      <w:r>
        <w:t>.</w:t>
      </w:r>
    </w:p>
    <w:p w14:paraId="25056205"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5A8E3082" w14:textId="77777777" w:rsidR="0035531B" w:rsidRDefault="0035531B" w:rsidP="00BC6D2B">
      <w:pPr>
        <w:pStyle w:val="Odrka1-2-"/>
      </w:pPr>
      <w:r>
        <w:t>požadavek kritéria technické kvalifikace na předložení seznamu odborného personálu dodavatele</w:t>
      </w:r>
      <w:r w:rsidR="00092CC9">
        <w:t xml:space="preserve"> v </w:t>
      </w:r>
      <w:r>
        <w:t xml:space="preserve">rozsahu </w:t>
      </w:r>
      <w:r w:rsidRPr="00245F0A">
        <w:t>funkce specialisty (vedoucího prací) na</w:t>
      </w:r>
      <w:r w:rsidR="00245F0A">
        <w:t xml:space="preserve"> mosty a inženýrské konstrukce</w:t>
      </w:r>
      <w:r>
        <w:t>;</w:t>
      </w:r>
    </w:p>
    <w:p w14:paraId="1BE7CB23" w14:textId="77777777" w:rsidR="00BC6D2B" w:rsidRDefault="00BC6D2B" w:rsidP="00BC6D2B">
      <w:pPr>
        <w:pStyle w:val="Text1-1"/>
      </w:pPr>
      <w:r>
        <w:t>Dopis nabídky a návrh smlouvy na plnění této veřejné zakázky:</w:t>
      </w:r>
    </w:p>
    <w:p w14:paraId="2668C46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1C42555E"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37D1BD5B" w14:textId="77777777" w:rsidR="0035531B" w:rsidRDefault="0035531B" w:rsidP="00BC6D2B">
      <w:pPr>
        <w:pStyle w:val="Nadpis1-1"/>
      </w:pPr>
      <w:bookmarkStart w:id="15" w:name="_Toc53665443"/>
      <w:r>
        <w:t>PROHLÍDKA MÍSTA PLNĚNÍ (STAVENIŠTĚ)</w:t>
      </w:r>
      <w:bookmarkEnd w:id="15"/>
    </w:p>
    <w:p w14:paraId="045A2D78"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28F0D2B" w14:textId="77777777" w:rsidR="0035531B" w:rsidRDefault="0035531B" w:rsidP="00BC6D2B">
      <w:pPr>
        <w:pStyle w:val="Nadpis1-1"/>
      </w:pPr>
      <w:bookmarkStart w:id="16" w:name="_Toc53665444"/>
      <w:r>
        <w:t>JAZYK NABÍDEK</w:t>
      </w:r>
      <w:r w:rsidR="00293005" w:rsidRPr="00293005">
        <w:t xml:space="preserve"> </w:t>
      </w:r>
      <w:r w:rsidR="00293005">
        <w:t>A KOMUNIKAČNÍ JAZYK</w:t>
      </w:r>
      <w:bookmarkEnd w:id="16"/>
    </w:p>
    <w:p w14:paraId="14F8E36B"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2B394D93"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5061C1BD" w14:textId="77777777" w:rsidR="0035531B" w:rsidRDefault="0035531B" w:rsidP="00BC6D2B">
      <w:pPr>
        <w:pStyle w:val="Nadpis1-1"/>
      </w:pPr>
      <w:bookmarkStart w:id="17" w:name="_Toc53665445"/>
      <w:r>
        <w:t>OBSAH</w:t>
      </w:r>
      <w:r w:rsidR="00845C50">
        <w:t xml:space="preserve"> a </w:t>
      </w:r>
      <w:r>
        <w:t>PODÁVÁNÍ NABÍDEK</w:t>
      </w:r>
      <w:bookmarkEnd w:id="17"/>
    </w:p>
    <w:p w14:paraId="5152587C"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F196B4E" w14:textId="77777777"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1A0C14" w:rsidRPr="00556DDF">
        <w:t xml:space="preserve">XDC (popis datového předpisu viz </w:t>
      </w:r>
      <w:hyperlink r:id="rId21" w:history="1">
        <w:r w:rsidR="00227EE7" w:rsidRPr="00556DDF">
          <w:rPr>
            <w:rStyle w:val="Hypertextovodkaz"/>
            <w:noProof w:val="0"/>
          </w:rPr>
          <w:t>https://xdc.szdc.cz</w:t>
        </w:r>
      </w:hyperlink>
      <w:r w:rsidR="001A0C14" w:rsidRPr="00556DDF">
        <w:t>)</w:t>
      </w:r>
      <w:r w:rsidRPr="00556DDF">
        <w:t xml:space="preserve">. </w:t>
      </w:r>
      <w:r w:rsidRPr="00556DDF">
        <w:rPr>
          <w:b/>
        </w:rPr>
        <w:t>Oceněný Soupis pr</w:t>
      </w:r>
      <w:r w:rsidRPr="00E11ACD">
        <w:rPr>
          <w:b/>
        </w:rPr>
        <w:t xml:space="preserve">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w:t>
      </w:r>
      <w:r w:rsidR="00687D83" w:rsidRPr="00556DDF">
        <w:rPr>
          <w:b/>
        </w:rPr>
        <w:t xml:space="preserve">předpis </w:t>
      </w:r>
      <w:r w:rsidR="0015452E" w:rsidRPr="00556DDF">
        <w:rPr>
          <w:b/>
        </w:rPr>
        <w:t>X</w:t>
      </w:r>
      <w:r w:rsidR="001A0C14" w:rsidRPr="00556DDF">
        <w:rPr>
          <w:b/>
        </w:rPr>
        <w:t>D</w:t>
      </w:r>
      <w:r w:rsidR="00556DDF" w:rsidRPr="00556DDF">
        <w:rPr>
          <w:b/>
        </w:rPr>
        <w:t>C</w:t>
      </w:r>
      <w:r w:rsidR="00687D83" w:rsidRPr="00687D83">
        <w:rPr>
          <w:b/>
        </w:rPr>
        <w:t>)</w:t>
      </w:r>
      <w:r w:rsidRPr="00E11ACD">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Pr>
          <w:rFonts w:ascii="Verdana" w:hAnsi="Verdana"/>
          <w:sz w:val="20"/>
          <w:szCs w:val="20"/>
        </w:rPr>
        <w:t>XLSX</w:t>
      </w:r>
      <w:r>
        <w:t xml:space="preserve">.  </w:t>
      </w:r>
      <w:r w:rsidRPr="00F67C1C">
        <w:t xml:space="preserve">Soupis prací ve formátu XML </w:t>
      </w:r>
      <w:r w:rsidR="00687D83" w:rsidRPr="00687D83">
        <w:t xml:space="preserve">(datový předpis </w:t>
      </w:r>
      <w:r w:rsidR="0015452E" w:rsidRPr="00556DDF">
        <w:t>X</w:t>
      </w:r>
      <w:r w:rsidR="001A0C14" w:rsidRPr="00556DDF">
        <w:t>D</w:t>
      </w:r>
      <w:r w:rsidR="0015452E" w:rsidRPr="00556DDF">
        <w:t>C</w:t>
      </w:r>
      <w:r w:rsidR="00556DDF" w:rsidRPr="00556DDF">
        <w:t>)</w:t>
      </w:r>
      <w:r w:rsidR="00687D83">
        <w:t xml:space="preserve"> </w:t>
      </w:r>
      <w:r w:rsidRPr="00F67C1C">
        <w:lastRenderedPageBreak/>
        <w:t xml:space="preserve">může dodavatel také vyplnit v modulu pro ocenění nabídkové ceny na zabezpečeném serveru </w:t>
      </w:r>
      <w:hyperlink r:id="rId22" w:history="1">
        <w:r w:rsidR="00227EE7" w:rsidRPr="00556DDF">
          <w:rPr>
            <w:rStyle w:val="Hypertextovodkaz"/>
            <w:noProof w:val="0"/>
          </w:rPr>
          <w:t>https://xdc.szdc.cz</w:t>
        </w:r>
      </w:hyperlink>
      <w:r w:rsidRPr="00556DDF">
        <w:t>.</w:t>
      </w:r>
    </w:p>
    <w:p w14:paraId="6D367C81" w14:textId="77777777" w:rsidR="0035531B" w:rsidRDefault="0035531B" w:rsidP="0035531B">
      <w:pPr>
        <w:pStyle w:val="Text1-1"/>
      </w:pPr>
      <w:r>
        <w:t>Nabídka bude předložena</w:t>
      </w:r>
      <w:r w:rsidR="00092CC9">
        <w:t xml:space="preserve"> v </w:t>
      </w:r>
      <w:r>
        <w:t>následující struktuře:</w:t>
      </w:r>
    </w:p>
    <w:p w14:paraId="5E5353A7"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DBD11FF"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196845CC" w14:textId="77777777" w:rsidR="0035531B" w:rsidRDefault="0035531B" w:rsidP="00BC6D2B">
      <w:pPr>
        <w:pStyle w:val="Odrka1-1"/>
      </w:pPr>
      <w:r>
        <w:t>Plná moc, dohoda</w:t>
      </w:r>
      <w:r w:rsidR="00092CC9">
        <w:t xml:space="preserve"> o </w:t>
      </w:r>
      <w:r>
        <w:t>plné moci nebo pověření, je-li tohoto dokumentu třeba.</w:t>
      </w:r>
    </w:p>
    <w:p w14:paraId="504A54A3"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4E9DCD87"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16E2857E" w14:textId="77777777" w:rsidR="0035531B" w:rsidRDefault="0035531B" w:rsidP="00BC6D2B">
      <w:pPr>
        <w:pStyle w:val="Odrka1-1"/>
      </w:pPr>
      <w:r>
        <w:t>Doklady prokazující splnění profesní způsobilosti.</w:t>
      </w:r>
    </w:p>
    <w:p w14:paraId="0B27F743"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17457991"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w:t>
      </w:r>
      <w:r w:rsidRPr="00553101">
        <w:t>Poky</w:t>
      </w:r>
      <w:r w:rsidR="00553101" w:rsidRPr="00553101">
        <w:t xml:space="preserve">nů, včetně požadovaných příloh </w:t>
      </w:r>
      <w:r w:rsidR="00845C50" w:rsidRPr="00553101">
        <w:t>a </w:t>
      </w:r>
      <w:r w:rsidRPr="00553101">
        <w:t>doklady prokazující způsobilost pro výrobu</w:t>
      </w:r>
      <w:r w:rsidR="00845C50" w:rsidRPr="00553101">
        <w:t xml:space="preserve"> a </w:t>
      </w:r>
      <w:r w:rsidRPr="00553101">
        <w:t>montáž ocelových konstrukcí.</w:t>
      </w:r>
    </w:p>
    <w:p w14:paraId="5F557A4E"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6D41D8E0"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122A01B7"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090722A"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7078A74C"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FB6FA21"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09A6B70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5BC7743C"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DC2F798"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w:t>
      </w:r>
      <w:r>
        <w:lastRenderedPageBreak/>
        <w:t>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BA134E0"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27620C2" w14:textId="77777777" w:rsidR="0035531B" w:rsidRDefault="0035531B" w:rsidP="007038DC">
      <w:pPr>
        <w:pStyle w:val="Nadpis1-1"/>
      </w:pPr>
      <w:bookmarkStart w:id="18" w:name="_Toc53665446"/>
      <w:r>
        <w:t>POŽADAVKY NA ZPRACOVÁNÍ NABÍDKOVÉ CENY</w:t>
      </w:r>
      <w:bookmarkEnd w:id="18"/>
      <w:r>
        <w:t xml:space="preserve"> </w:t>
      </w:r>
    </w:p>
    <w:p w14:paraId="48D392D6"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77B4E5D8"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71E281F5" w14:textId="77777777" w:rsidR="009D2EAA" w:rsidRPr="00974ECE" w:rsidRDefault="009D2EAA" w:rsidP="00974ECE">
      <w:pPr>
        <w:pStyle w:val="Text1-1"/>
      </w:pPr>
      <w:r w:rsidRPr="00974ECE">
        <w:rPr>
          <w:b/>
        </w:rPr>
        <w:t xml:space="preserve">Zadavatel nesděluje výši předpokládané hodnoty zakázky. Zadavatel stanovuje závaznou zadávací podmínku tak, že částka </w:t>
      </w:r>
      <w:r w:rsidR="00974ECE" w:rsidRPr="00974ECE">
        <w:rPr>
          <w:rStyle w:val="Tun9b"/>
        </w:rPr>
        <w:t>1 199 440 251,</w:t>
      </w:r>
      <w:r w:rsidRPr="00974ECE">
        <w:rPr>
          <w:b/>
        </w:rPr>
        <w:t xml:space="preserve">- Kč je nejvyšší přípustnou nabídkovou cenou (bez DPH), a to pod sankcí vyloučení z další účasti v zadávacím řízení. </w:t>
      </w:r>
      <w:r w:rsidRPr="00974ECE">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19A082D3" w14:textId="77777777" w:rsidR="0035531B" w:rsidRDefault="0035531B" w:rsidP="007038DC">
      <w:pPr>
        <w:pStyle w:val="Nadpis1-1"/>
      </w:pPr>
      <w:bookmarkStart w:id="19" w:name="_Toc53665447"/>
      <w:r>
        <w:lastRenderedPageBreak/>
        <w:t>VARIANTY NABÍDKY, VÝHRADA ZMĚNY DODAVATELE</w:t>
      </w:r>
      <w:bookmarkEnd w:id="19"/>
      <w:r w:rsidR="00845C50">
        <w:t xml:space="preserve"> </w:t>
      </w:r>
    </w:p>
    <w:p w14:paraId="3DC7A501" w14:textId="77777777" w:rsidR="0035531B" w:rsidRDefault="0035531B" w:rsidP="0035531B">
      <w:pPr>
        <w:pStyle w:val="Text1-1"/>
      </w:pPr>
      <w:r>
        <w:t xml:space="preserve">Zadavatel nepřipouští předložení varianty nabídky. </w:t>
      </w:r>
    </w:p>
    <w:p w14:paraId="2F11F4BA"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EE6437C"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2B7C390"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ED64B26" w14:textId="77777777" w:rsidR="0035531B" w:rsidRDefault="0035531B" w:rsidP="007038DC">
      <w:pPr>
        <w:pStyle w:val="Nadpis1-1"/>
      </w:pPr>
      <w:bookmarkStart w:id="20" w:name="_Toc53665448"/>
      <w:r>
        <w:t>OTEVÍRÁNÍ NABÍDEK</w:t>
      </w:r>
      <w:bookmarkEnd w:id="20"/>
      <w:r>
        <w:t xml:space="preserve"> </w:t>
      </w:r>
    </w:p>
    <w:p w14:paraId="1E0DB07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E38BAC0" w14:textId="77777777" w:rsidR="0035531B" w:rsidRDefault="0035531B" w:rsidP="007038DC">
      <w:pPr>
        <w:pStyle w:val="Nadpis1-1"/>
      </w:pPr>
      <w:bookmarkStart w:id="21" w:name="_Toc53665449"/>
      <w:r>
        <w:t>POSOUZENÍ SPLNĚNÍ PODMÍNEK ÚČASTI</w:t>
      </w:r>
      <w:bookmarkEnd w:id="21"/>
    </w:p>
    <w:p w14:paraId="31611D96"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5B8C20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BF986A0"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w:t>
      </w:r>
      <w:r>
        <w:lastRenderedPageBreak/>
        <w:t xml:space="preserve">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EAE8590"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4846AC32" w14:textId="77777777" w:rsidR="0035531B" w:rsidRDefault="0035531B" w:rsidP="007038DC">
      <w:pPr>
        <w:pStyle w:val="Nadpis1-1"/>
      </w:pPr>
      <w:bookmarkStart w:id="22" w:name="_Toc53665450"/>
      <w:r>
        <w:t>HODNOCENÍ NABÍDEK</w:t>
      </w:r>
      <w:bookmarkEnd w:id="22"/>
    </w:p>
    <w:p w14:paraId="5A48CD8F" w14:textId="77777777" w:rsidR="0035531B" w:rsidRDefault="0035531B" w:rsidP="0035531B">
      <w:pPr>
        <w:pStyle w:val="Text1-1"/>
      </w:pPr>
      <w:r>
        <w:t>Nabídky budou hodnoceny podle jejich ekonomické výhodnosti. Ekonomickou výhodnost bude zadavatel hodnotit podle nejnižší nabídkové ceny.</w:t>
      </w:r>
    </w:p>
    <w:p w14:paraId="3602C728"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239F2C10" w14:textId="77777777" w:rsidR="0035531B" w:rsidRDefault="0035531B" w:rsidP="007038DC">
      <w:pPr>
        <w:pStyle w:val="Nadpis1-1"/>
      </w:pPr>
      <w:bookmarkStart w:id="23" w:name="_Toc53665451"/>
      <w:r>
        <w:t>ZRUŠENÍ ZADÁVACÍHO ŘÍZENÍ</w:t>
      </w:r>
      <w:bookmarkEnd w:id="23"/>
    </w:p>
    <w:p w14:paraId="2C6A362F" w14:textId="77777777" w:rsidR="0035531B" w:rsidRDefault="0035531B" w:rsidP="0035531B">
      <w:pPr>
        <w:pStyle w:val="Text1-1"/>
      </w:pPr>
      <w:r>
        <w:t>Důvody pro zrušení zadávacího řízení této veřejné zakázky upravuje § 127 ZZVZ.</w:t>
      </w:r>
    </w:p>
    <w:p w14:paraId="01AD70C9" w14:textId="77777777" w:rsidR="0035531B" w:rsidRPr="00974ECE"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974ECE">
        <w:t>plnění této veřejné zakázky.</w:t>
      </w:r>
    </w:p>
    <w:p w14:paraId="75CC7BF9" w14:textId="77777777" w:rsidR="00574274" w:rsidRPr="00974ECE" w:rsidRDefault="0035531B" w:rsidP="00974ECE">
      <w:pPr>
        <w:pStyle w:val="Text1-1"/>
      </w:pPr>
      <w:r w:rsidRPr="00974ECE">
        <w:t xml:space="preserve">Zadavatel </w:t>
      </w:r>
      <w:r w:rsidR="00574274" w:rsidRPr="00974ECE">
        <w:t>si mimo jiné vyhrazuje právo zrušit zadávací řízení v případě, že k hodnocení připadnou pouze nabídky s nabídkovou cenou převyšující nejvyšší přípustnou nabídkovou cenu uvedenou v čl. 5.3 těchto Pokynů.</w:t>
      </w:r>
    </w:p>
    <w:p w14:paraId="40BCFF10" w14:textId="77777777" w:rsidR="0035531B" w:rsidRDefault="0035531B" w:rsidP="008E1138">
      <w:pPr>
        <w:pStyle w:val="Text1-1"/>
      </w:pPr>
      <w:r w:rsidRPr="006C3530">
        <w:t>Zadavatel si rovněž mimo jiné vyhrazuje právo zrušit zadávací řízení, pokud stavební povolení bude obsahovat podmínky, které nebyly zohledněny</w:t>
      </w:r>
      <w:r w:rsidR="00092CC9" w:rsidRPr="006C3530">
        <w:t xml:space="preserve"> v </w:t>
      </w:r>
      <w:r w:rsidRPr="006C3530">
        <w:t>zadávací dokumentaci, nebo nebude-li vydané stavební povolení pravomocné.</w:t>
      </w:r>
    </w:p>
    <w:p w14:paraId="2D91E01B" w14:textId="77777777" w:rsidR="0035531B" w:rsidRDefault="0035531B" w:rsidP="007038DC">
      <w:pPr>
        <w:pStyle w:val="Nadpis1-1"/>
      </w:pPr>
      <w:bookmarkStart w:id="24" w:name="_Toc53665452"/>
      <w:r>
        <w:t>UZAVŘENÍ SMLOUVY</w:t>
      </w:r>
      <w:bookmarkEnd w:id="24"/>
    </w:p>
    <w:p w14:paraId="504F36BC"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09F3BCB7" w14:textId="506A6239" w:rsidR="0035531B" w:rsidRDefault="0035531B" w:rsidP="002D63A8">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sidRPr="00B24E6A">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sidRPr="00B24E6A">
        <w:rPr>
          <w:szCs w:val="24"/>
        </w:rPr>
        <w:t xml:space="preserve">. Pro vyloučení pochybností zadavatel potvrzuje, že valorizace může </w:t>
      </w:r>
      <w:r w:rsidR="000A7A9C" w:rsidRPr="00B24E6A">
        <w:rPr>
          <w:szCs w:val="24"/>
        </w:rPr>
        <w:lastRenderedPageBreak/>
        <w:t xml:space="preserve">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sidRPr="00B24E6A">
        <w:rPr>
          <w:szCs w:val="24"/>
        </w:rPr>
        <w:t>ZZVZ.</w:t>
      </w:r>
      <w:r w:rsidR="00B24E6A" w:rsidRPr="00B24E6A">
        <w:t xml:space="preserve"> </w:t>
      </w:r>
      <w:r w:rsidR="00B24E6A" w:rsidRPr="007D5A8D">
        <w:t>Vyhrazenou změnou závazku je rovněž zajištění publicity stavby.</w:t>
      </w:r>
    </w:p>
    <w:p w14:paraId="669B79F7" w14:textId="55383C3D"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75A2EF7D"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6CA8ACC" w14:textId="77777777" w:rsidR="0035531B" w:rsidRDefault="0035531B" w:rsidP="007038DC">
      <w:pPr>
        <w:pStyle w:val="Odrka1-1"/>
      </w:pPr>
      <w:r>
        <w:t>originálů nebo ověřených kopií dokladů</w:t>
      </w:r>
      <w:r w:rsidR="00092CC9">
        <w:t xml:space="preserve"> o </w:t>
      </w:r>
      <w:r>
        <w:t>kvalifikaci ve smyslu čl. 8 těchto Pokynů;</w:t>
      </w:r>
    </w:p>
    <w:p w14:paraId="233B554E"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364456B8"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6BFB253"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3329000E"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uveden (identifikován) vedoucí společník jako osoba uskutečňující ekonomickou činnost jako </w:t>
      </w:r>
      <w:r>
        <w:lastRenderedPageBreak/>
        <w:t>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46F3F420"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7E93DB4"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69F0E034"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8D62579" w14:textId="77777777" w:rsidR="0035531B" w:rsidRPr="007A2E2C"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7A2E2C">
        <w:t>elektrických UTZ železničních drah</w:t>
      </w:r>
      <w:r w:rsidR="00092CC9" w:rsidRPr="007A2E2C">
        <w:t xml:space="preserve"> v </w:t>
      </w:r>
      <w:r w:rsidRPr="007A2E2C">
        <w:t>rozsahu:</w:t>
      </w:r>
    </w:p>
    <w:p w14:paraId="2A687317" w14:textId="77777777" w:rsidR="007A2E2C" w:rsidRPr="001F32EB" w:rsidRDefault="007A2E2C" w:rsidP="007A2E2C">
      <w:pPr>
        <w:pStyle w:val="Odrka1-1"/>
        <w:tabs>
          <w:tab w:val="clear" w:pos="1077"/>
          <w:tab w:val="num" w:pos="-4253"/>
        </w:tabs>
        <w:spacing w:after="0"/>
        <w:ind w:left="1134" w:firstLine="0"/>
        <w:rPr>
          <w:rFonts w:ascii="Verdana" w:hAnsi="Verdana" w:cs="Arial"/>
        </w:rPr>
      </w:pPr>
      <w:r w:rsidRPr="001F32EB">
        <w:rPr>
          <w:rFonts w:ascii="Verdana" w:hAnsi="Verdana" w:cs="Arial"/>
        </w:rPr>
        <w:t>elektrické sítě drah a elektrické rozvody drah,</w:t>
      </w:r>
    </w:p>
    <w:p w14:paraId="041414EC" w14:textId="77777777" w:rsidR="007A2E2C" w:rsidRPr="001F32EB" w:rsidRDefault="007A2E2C" w:rsidP="007A2E2C">
      <w:pPr>
        <w:pStyle w:val="Odrka1-1"/>
        <w:tabs>
          <w:tab w:val="clear" w:pos="1077"/>
          <w:tab w:val="num" w:pos="-4253"/>
        </w:tabs>
        <w:spacing w:after="0"/>
        <w:ind w:left="1418" w:hanging="284"/>
        <w:rPr>
          <w:rFonts w:ascii="Verdana" w:hAnsi="Verdana" w:cs="Arial"/>
        </w:rPr>
      </w:pPr>
      <w:r w:rsidRPr="001F32EB">
        <w:rPr>
          <w:rFonts w:ascii="Verdana" w:hAnsi="Verdana" w:cs="Arial"/>
        </w:rPr>
        <w:t>elektrická rozvodná zařízení drah a elektrické stanice drah,</w:t>
      </w:r>
    </w:p>
    <w:p w14:paraId="117353DD" w14:textId="77777777" w:rsidR="007A2E2C" w:rsidRPr="001F32EB" w:rsidRDefault="007A2E2C" w:rsidP="007A2E2C">
      <w:pPr>
        <w:pStyle w:val="Odrka1-1"/>
        <w:tabs>
          <w:tab w:val="clear" w:pos="1077"/>
          <w:tab w:val="num" w:pos="-4253"/>
        </w:tabs>
        <w:spacing w:after="0"/>
        <w:ind w:left="1418" w:hanging="284"/>
        <w:rPr>
          <w:rFonts w:ascii="Verdana" w:hAnsi="Verdana" w:cs="Arial"/>
        </w:rPr>
      </w:pPr>
      <w:r w:rsidRPr="001F32EB">
        <w:rPr>
          <w:rFonts w:ascii="Verdana" w:hAnsi="Verdana" w:cs="Arial"/>
        </w:rPr>
        <w:t>trakční vedení,</w:t>
      </w:r>
    </w:p>
    <w:p w14:paraId="10650C9F" w14:textId="77777777" w:rsidR="007A2E2C" w:rsidRPr="001F32EB" w:rsidRDefault="007A2E2C" w:rsidP="007A2E2C">
      <w:pPr>
        <w:pStyle w:val="Odrka1-1"/>
        <w:tabs>
          <w:tab w:val="clear" w:pos="1077"/>
          <w:tab w:val="num" w:pos="-4253"/>
        </w:tabs>
        <w:spacing w:after="0"/>
        <w:ind w:left="1418" w:hanging="284"/>
        <w:rPr>
          <w:rFonts w:ascii="Verdana" w:hAnsi="Verdana" w:cs="Arial"/>
        </w:rPr>
      </w:pPr>
      <w:r w:rsidRPr="001F32EB">
        <w:rPr>
          <w:rFonts w:ascii="Verdana" w:hAnsi="Verdana" w:cs="Arial"/>
        </w:rPr>
        <w:t>elektrická zařízení napájená z trakčního vedení,</w:t>
      </w:r>
    </w:p>
    <w:p w14:paraId="0FA1E03E" w14:textId="77777777" w:rsidR="007A2E2C" w:rsidRPr="001F32EB" w:rsidRDefault="007A2E2C" w:rsidP="007A2E2C">
      <w:pPr>
        <w:pStyle w:val="Odrka1-1"/>
        <w:tabs>
          <w:tab w:val="clear" w:pos="1077"/>
          <w:tab w:val="num" w:pos="-4253"/>
        </w:tabs>
        <w:spacing w:after="0"/>
        <w:ind w:left="1418" w:hanging="284"/>
        <w:rPr>
          <w:rFonts w:ascii="Verdana" w:hAnsi="Verdana" w:cs="Arial"/>
        </w:rPr>
      </w:pPr>
      <w:r w:rsidRPr="001F32EB">
        <w:rPr>
          <w:rFonts w:ascii="Verdana" w:hAnsi="Verdana" w:cs="Arial"/>
        </w:rPr>
        <w:t>silnoproudá zařízení drážní zabezpečovací, sdělovací, požární, signalizační a výpočetní techniky,</w:t>
      </w:r>
    </w:p>
    <w:p w14:paraId="50247201" w14:textId="77777777" w:rsidR="007D5A8D" w:rsidRPr="001F32EB" w:rsidRDefault="007A2E2C" w:rsidP="007A2E2C">
      <w:pPr>
        <w:pStyle w:val="Odrka1-1"/>
        <w:tabs>
          <w:tab w:val="clear" w:pos="1077"/>
          <w:tab w:val="num" w:pos="-4253"/>
        </w:tabs>
        <w:spacing w:after="0"/>
        <w:ind w:left="1418" w:hanging="284"/>
        <w:rPr>
          <w:rFonts w:ascii="Verdana" w:hAnsi="Verdana" w:cs="Arial"/>
        </w:rPr>
      </w:pPr>
      <w:r w:rsidRPr="001F32EB">
        <w:rPr>
          <w:rFonts w:ascii="Verdana" w:hAnsi="Verdana" w:cs="Arial"/>
        </w:rPr>
        <w:t>zabezpečovací zařízení, jehož elektrické obvody plní funkci přímého zajišťování bezpečnosti drážní dopravy</w:t>
      </w:r>
    </w:p>
    <w:p w14:paraId="21367525" w14:textId="77777777" w:rsidR="0035531B" w:rsidRDefault="0035531B" w:rsidP="007038DC">
      <w:pPr>
        <w:pStyle w:val="Textbezslovn"/>
      </w:pPr>
      <w:r w:rsidRPr="001F32EB">
        <w:t xml:space="preserve">Zadavatel upřesňuje, že pokud bude originál nebo </w:t>
      </w:r>
      <w:r>
        <w:t>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4138CBAE"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3AEAB7BD"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997AC38"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AB6C307"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0649F7C" w14:textId="77777777" w:rsidR="0035531B" w:rsidRDefault="0035531B" w:rsidP="00B77C6D">
      <w:pPr>
        <w:pStyle w:val="Odrka1-2-"/>
      </w:pPr>
      <w:r>
        <w:t>výpis</w:t>
      </w:r>
      <w:r w:rsidR="0060115D">
        <w:t xml:space="preserve"> z </w:t>
      </w:r>
      <w:r>
        <w:t>obchodního rejstříku nebo jiné obdobné evidence,</w:t>
      </w:r>
    </w:p>
    <w:p w14:paraId="6F473DDF" w14:textId="77777777" w:rsidR="0035531B" w:rsidRDefault="0035531B" w:rsidP="00B77C6D">
      <w:pPr>
        <w:pStyle w:val="Odrka1-2-"/>
      </w:pPr>
      <w:r>
        <w:t>seznam akcionářů,</w:t>
      </w:r>
    </w:p>
    <w:p w14:paraId="1B1D8E72" w14:textId="77777777" w:rsidR="0035531B" w:rsidRDefault="0035531B" w:rsidP="00B77C6D">
      <w:pPr>
        <w:pStyle w:val="Odrka1-2-"/>
      </w:pPr>
      <w:r>
        <w:t>rozhodnutí statutárního orgánu</w:t>
      </w:r>
      <w:r w:rsidR="00092CC9">
        <w:t xml:space="preserve"> o </w:t>
      </w:r>
      <w:r>
        <w:t>vyplacení podílu na zisku,</w:t>
      </w:r>
    </w:p>
    <w:p w14:paraId="57EE7DC2" w14:textId="77777777" w:rsidR="0035531B" w:rsidRDefault="0035531B" w:rsidP="00B77C6D">
      <w:pPr>
        <w:pStyle w:val="Odrka1-2-"/>
      </w:pPr>
      <w:r>
        <w:t>společenská smlouva, zakladatelská listina nebo stanovy.</w:t>
      </w:r>
    </w:p>
    <w:p w14:paraId="735B6D37" w14:textId="77777777" w:rsidR="0035531B" w:rsidRDefault="0035531B" w:rsidP="00B77C6D">
      <w:pPr>
        <w:pStyle w:val="Textbezslovn"/>
      </w:pPr>
      <w:r>
        <w:lastRenderedPageBreak/>
        <w:t>Zadavatel vyloučí vybraného dodavatele, zjistí-li na základě výše uvedených dokladů, že byl ve střetu zájmů podle § 44 odst. 2</w:t>
      </w:r>
      <w:r w:rsidR="00845C50">
        <w:t xml:space="preserve"> a </w:t>
      </w:r>
      <w:r>
        <w:t>3 ZZVZ.</w:t>
      </w:r>
    </w:p>
    <w:p w14:paraId="1579CCD8"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B7AFEBD"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288B556E" w14:textId="77777777" w:rsidR="0035531B" w:rsidRDefault="0035531B" w:rsidP="00B77C6D">
      <w:pPr>
        <w:pStyle w:val="Nadpis1-1"/>
      </w:pPr>
      <w:bookmarkStart w:id="25" w:name="_Toc53665453"/>
      <w:r>
        <w:t>OCHRANA INFORMACÍ</w:t>
      </w:r>
      <w:bookmarkEnd w:id="25"/>
    </w:p>
    <w:p w14:paraId="04591C5B"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9A175CB"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7230E96D"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977DE07" w14:textId="77777777" w:rsidR="0035531B" w:rsidRDefault="0035531B" w:rsidP="00564DDD">
      <w:pPr>
        <w:pStyle w:val="Nadpis1-1"/>
      </w:pPr>
      <w:bookmarkStart w:id="26" w:name="_Toc53665454"/>
      <w:r>
        <w:t>ZADÁVACÍ LHŮTA</w:t>
      </w:r>
      <w:r w:rsidR="00845C50">
        <w:t xml:space="preserve"> </w:t>
      </w:r>
      <w:r w:rsidR="00092CC9">
        <w:t>A</w:t>
      </w:r>
      <w:r w:rsidR="00845C50">
        <w:t> </w:t>
      </w:r>
      <w:r>
        <w:t>JISTOTA ZA NABÍDKU</w:t>
      </w:r>
      <w:bookmarkEnd w:id="26"/>
    </w:p>
    <w:p w14:paraId="668D8DE1"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F88DAAF"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56DDF">
        <w:rPr>
          <w:b/>
        </w:rPr>
        <w:t>14 300 000,-</w:t>
      </w:r>
      <w:r>
        <w:t xml:space="preserve"> </w:t>
      </w:r>
      <w:r w:rsidRPr="00556DDF">
        <w:rPr>
          <w:b/>
        </w:rPr>
        <w:t>Kč</w:t>
      </w:r>
      <w:r>
        <w:t xml:space="preserve"> (slovy:</w:t>
      </w:r>
      <w:r w:rsidR="00C52C1E">
        <w:t xml:space="preserve"> čtrnáct milionu tři sta tisíc </w:t>
      </w:r>
      <w:r>
        <w:t>korun českých).</w:t>
      </w:r>
    </w:p>
    <w:p w14:paraId="203A65A2" w14:textId="77777777" w:rsidR="0035531B" w:rsidRDefault="0035531B" w:rsidP="0035531B">
      <w:pPr>
        <w:pStyle w:val="Text1-1"/>
      </w:pPr>
      <w:r>
        <w:t>Jistota bude poskytnuta</w:t>
      </w:r>
      <w:r w:rsidR="00092CC9">
        <w:t xml:space="preserve"> v </w:t>
      </w:r>
      <w:r>
        <w:t xml:space="preserve">elektronické podobě formou: </w:t>
      </w:r>
    </w:p>
    <w:p w14:paraId="7B59CD91" w14:textId="77777777" w:rsidR="0035531B" w:rsidRDefault="0035531B" w:rsidP="00564DDD">
      <w:pPr>
        <w:pStyle w:val="Odrka1-1"/>
      </w:pPr>
      <w:r>
        <w:t xml:space="preserve">složení peněžní částky na účet zadavatele („peněžní jistota“), nebo </w:t>
      </w:r>
    </w:p>
    <w:p w14:paraId="3F302C16" w14:textId="77777777" w:rsidR="0035531B" w:rsidRDefault="0035531B" w:rsidP="00564DDD">
      <w:pPr>
        <w:pStyle w:val="Odrka1-1"/>
      </w:pPr>
      <w:r>
        <w:t xml:space="preserve">bankovní záruky ve prospěch zadavatele, nebo </w:t>
      </w:r>
    </w:p>
    <w:p w14:paraId="36181DF0" w14:textId="77777777" w:rsidR="0035531B" w:rsidRDefault="0035531B" w:rsidP="00564DDD">
      <w:pPr>
        <w:pStyle w:val="Odrka1-1"/>
      </w:pPr>
      <w:r>
        <w:t>pojištění záruky ve prospěch zadavatele.</w:t>
      </w:r>
    </w:p>
    <w:p w14:paraId="564140C6"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556DDF">
        <w:t xml:space="preserve"> 30007-22307011/0710, Česká národní banka se </w:t>
      </w:r>
      <w:r w:rsidR="00556DDF">
        <w:lastRenderedPageBreak/>
        <w:t>sídlem Na Příkopě 28, 115 03 Praha 1</w:t>
      </w:r>
      <w:r>
        <w:t>, variabilní symbol</w:t>
      </w:r>
      <w:r w:rsidR="00556DDF">
        <w:t xml:space="preserve"> 5423520018.</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05EDBCD"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230237"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418E16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98C1C24" w14:textId="77777777" w:rsidR="0035531B" w:rsidRDefault="0035531B" w:rsidP="00564DDD">
      <w:pPr>
        <w:pStyle w:val="Nadpis1-1"/>
      </w:pPr>
      <w:bookmarkStart w:id="27" w:name="_Toc53665455"/>
      <w:r>
        <w:t>PŘÍLOHY TĚCHTO POKYNŮ</w:t>
      </w:r>
      <w:bookmarkEnd w:id="27"/>
    </w:p>
    <w:p w14:paraId="5F203DE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2F2F8C4" w14:textId="77777777" w:rsidR="0035531B" w:rsidRDefault="0035531B" w:rsidP="00564DDD">
      <w:pPr>
        <w:pStyle w:val="Textbezslovn"/>
        <w:tabs>
          <w:tab w:val="left" w:pos="2127"/>
        </w:tabs>
        <w:spacing w:after="0"/>
        <w:ind w:left="2127" w:hanging="1390"/>
      </w:pPr>
      <w:r>
        <w:t>Příloha č. 2</w:t>
      </w:r>
      <w:r>
        <w:tab/>
        <w:t>Seznam poddodavatelů</w:t>
      </w:r>
    </w:p>
    <w:p w14:paraId="6E3E661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ADFA053" w14:textId="77777777" w:rsidR="0035531B" w:rsidRDefault="0035531B" w:rsidP="00564DDD">
      <w:pPr>
        <w:pStyle w:val="Textbezslovn"/>
        <w:tabs>
          <w:tab w:val="left" w:pos="2127"/>
        </w:tabs>
        <w:spacing w:after="0"/>
        <w:ind w:left="2127" w:hanging="1390"/>
      </w:pPr>
      <w:r>
        <w:t>Příloha č. 4</w:t>
      </w:r>
      <w:r>
        <w:tab/>
        <w:t>Seznam stavebních prací</w:t>
      </w:r>
    </w:p>
    <w:p w14:paraId="201688D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B8D51BE" w14:textId="77777777" w:rsidR="0035531B" w:rsidRDefault="0035531B" w:rsidP="00564DDD">
      <w:pPr>
        <w:pStyle w:val="Textbezslovn"/>
        <w:tabs>
          <w:tab w:val="left" w:pos="2127"/>
        </w:tabs>
        <w:spacing w:after="0"/>
        <w:ind w:left="2127" w:hanging="1390"/>
      </w:pPr>
      <w:r>
        <w:t>Příloha č. 6</w:t>
      </w:r>
      <w:r>
        <w:tab/>
        <w:t>Vzor profesního životopisu</w:t>
      </w:r>
    </w:p>
    <w:p w14:paraId="1785962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ADD3AF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42CF54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BCB21F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5AE34497" w14:textId="77777777" w:rsidR="0035531B" w:rsidRDefault="0035531B" w:rsidP="00564DDD">
      <w:pPr>
        <w:pStyle w:val="Textbezslovn"/>
        <w:spacing w:after="0"/>
      </w:pPr>
    </w:p>
    <w:p w14:paraId="5BCB4DB7" w14:textId="77777777" w:rsidR="0035531B" w:rsidRDefault="0035531B" w:rsidP="00564DDD">
      <w:pPr>
        <w:pStyle w:val="Textbezslovn"/>
        <w:spacing w:after="0"/>
      </w:pPr>
    </w:p>
    <w:p w14:paraId="21713ECC" w14:textId="77777777" w:rsidR="0035531B" w:rsidRDefault="0035531B" w:rsidP="00564DDD">
      <w:pPr>
        <w:pStyle w:val="Textbezslovn"/>
        <w:spacing w:after="0"/>
      </w:pPr>
    </w:p>
    <w:p w14:paraId="1082DF5F" w14:textId="77777777" w:rsidR="0035531B" w:rsidRDefault="0035531B" w:rsidP="00564DDD">
      <w:pPr>
        <w:pStyle w:val="Textbezslovn"/>
        <w:spacing w:after="0"/>
      </w:pPr>
      <w:r>
        <w:t>V Praze dne ……………………</w:t>
      </w:r>
    </w:p>
    <w:p w14:paraId="07BFE907" w14:textId="77777777" w:rsidR="0035531B" w:rsidRDefault="0035531B" w:rsidP="00564DDD">
      <w:pPr>
        <w:pStyle w:val="Textbezslovn"/>
        <w:spacing w:after="0"/>
      </w:pPr>
    </w:p>
    <w:p w14:paraId="685B56C8" w14:textId="77777777" w:rsidR="0035531B" w:rsidRDefault="0035531B" w:rsidP="00564DDD">
      <w:pPr>
        <w:pStyle w:val="Textbezslovn"/>
        <w:spacing w:after="0"/>
      </w:pPr>
    </w:p>
    <w:p w14:paraId="131D1B10" w14:textId="77777777" w:rsidR="0035531B" w:rsidRDefault="0035531B" w:rsidP="00564DDD">
      <w:pPr>
        <w:pStyle w:val="Textbezslovn"/>
        <w:spacing w:after="0"/>
      </w:pPr>
    </w:p>
    <w:p w14:paraId="5EA3F792" w14:textId="77777777" w:rsidR="0035531B" w:rsidRDefault="0035531B" w:rsidP="00564DDD">
      <w:pPr>
        <w:pStyle w:val="Textbezslovn"/>
        <w:spacing w:after="0"/>
      </w:pPr>
    </w:p>
    <w:p w14:paraId="535D962C" w14:textId="77777777" w:rsidR="0035531B" w:rsidRDefault="0035531B" w:rsidP="00564DDD">
      <w:pPr>
        <w:pStyle w:val="Textbezslovn"/>
        <w:spacing w:after="0"/>
      </w:pPr>
      <w:r>
        <w:t>…………………………………………….</w:t>
      </w:r>
    </w:p>
    <w:p w14:paraId="4856F2AC" w14:textId="77777777" w:rsidR="0035531B" w:rsidRDefault="0035531B" w:rsidP="00564DDD">
      <w:pPr>
        <w:pStyle w:val="Textbezslovn"/>
        <w:spacing w:after="0"/>
      </w:pPr>
      <w:r>
        <w:t>Ing. Mojmír Nejezchleb</w:t>
      </w:r>
    </w:p>
    <w:p w14:paraId="4AA87E69" w14:textId="77777777" w:rsidR="0035531B" w:rsidRDefault="0035531B" w:rsidP="00564DDD">
      <w:pPr>
        <w:pStyle w:val="Textbezslovn"/>
        <w:spacing w:after="0"/>
      </w:pPr>
      <w:r>
        <w:t>náměstek generálního ředitele pro modernizaci dráhy</w:t>
      </w:r>
    </w:p>
    <w:p w14:paraId="3D065863" w14:textId="77777777" w:rsidR="0035531B" w:rsidRDefault="0035531B" w:rsidP="001932A3">
      <w:pPr>
        <w:pStyle w:val="Textbezslovn"/>
        <w:spacing w:after="0"/>
      </w:pPr>
      <w:r>
        <w:t>Správa železnic,</w:t>
      </w:r>
      <w:r w:rsidR="001C22AD">
        <w:t xml:space="preserve"> </w:t>
      </w:r>
      <w:r>
        <w:t>státní organizace</w:t>
      </w:r>
    </w:p>
    <w:p w14:paraId="3779AA6D" w14:textId="77777777" w:rsidR="00564DDD" w:rsidRDefault="00564DDD">
      <w:r>
        <w:br w:type="page"/>
      </w:r>
    </w:p>
    <w:p w14:paraId="518BF6FB" w14:textId="77777777" w:rsidR="0035531B" w:rsidRDefault="0035531B" w:rsidP="00FE4333">
      <w:pPr>
        <w:pStyle w:val="Nadpisbezsl1-1"/>
      </w:pPr>
      <w:r w:rsidRPr="00FE4333">
        <w:lastRenderedPageBreak/>
        <w:t>Příloha</w:t>
      </w:r>
      <w:r>
        <w:t xml:space="preserve"> č. 1 </w:t>
      </w:r>
    </w:p>
    <w:p w14:paraId="018EDDC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DF69B8" w14:textId="77777777" w:rsidR="00AB1063" w:rsidRDefault="00AB1063" w:rsidP="00454716">
      <w:pPr>
        <w:pStyle w:val="Textbezslovn"/>
        <w:ind w:left="28"/>
      </w:pPr>
    </w:p>
    <w:p w14:paraId="75E7A1CA" w14:textId="77777777" w:rsidR="0035531B" w:rsidRDefault="0035531B" w:rsidP="00454716">
      <w:pPr>
        <w:pStyle w:val="Textbezslovn"/>
        <w:ind w:left="28"/>
      </w:pPr>
      <w:r>
        <w:t>Obchodní firma [</w:t>
      </w:r>
      <w:r w:rsidRPr="00DE6A35">
        <w:rPr>
          <w:b/>
          <w:highlight w:val="yellow"/>
        </w:rPr>
        <w:t>DOPLNÍ DODAVATEL</w:t>
      </w:r>
      <w:r>
        <w:t>]</w:t>
      </w:r>
    </w:p>
    <w:p w14:paraId="5236C7E7" w14:textId="77777777" w:rsidR="0035531B" w:rsidRDefault="0035531B" w:rsidP="00454716">
      <w:pPr>
        <w:pStyle w:val="Textbezslovn"/>
        <w:ind w:left="28"/>
      </w:pPr>
      <w:r>
        <w:t>Sídlo [</w:t>
      </w:r>
      <w:r w:rsidRPr="00564DDD">
        <w:rPr>
          <w:highlight w:val="yellow"/>
        </w:rPr>
        <w:t>DOPLNÍ DODAVATEL</w:t>
      </w:r>
      <w:r>
        <w:t>]</w:t>
      </w:r>
    </w:p>
    <w:p w14:paraId="1A9FDD2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1F330A1" w14:textId="77777777" w:rsidR="0035531B" w:rsidRDefault="0035531B" w:rsidP="00454716">
      <w:pPr>
        <w:pStyle w:val="Textbezslovn"/>
        <w:ind w:left="28"/>
      </w:pPr>
      <w:r>
        <w:t>Právní forma [</w:t>
      </w:r>
      <w:r w:rsidRPr="00564DDD">
        <w:rPr>
          <w:highlight w:val="yellow"/>
        </w:rPr>
        <w:t>DOPLNÍ DODAVATEL</w:t>
      </w:r>
      <w:r>
        <w:t>]</w:t>
      </w:r>
    </w:p>
    <w:p w14:paraId="699D4AB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247E0C4" w14:textId="77777777" w:rsidR="0035531B" w:rsidRDefault="0035531B" w:rsidP="00454716">
      <w:pPr>
        <w:pStyle w:val="Textbezslovn"/>
        <w:ind w:left="28"/>
      </w:pPr>
      <w:r>
        <w:t>Podrobnosti registrace [</w:t>
      </w:r>
      <w:r w:rsidRPr="00564DDD">
        <w:rPr>
          <w:highlight w:val="yellow"/>
        </w:rPr>
        <w:t>DOPLNÍ DODAVATEL</w:t>
      </w:r>
      <w:r>
        <w:t>]</w:t>
      </w:r>
    </w:p>
    <w:p w14:paraId="2A8695F9" w14:textId="77777777" w:rsidR="0035531B" w:rsidRDefault="0035531B" w:rsidP="00454716">
      <w:pPr>
        <w:pStyle w:val="Textbezslovn"/>
        <w:ind w:left="28"/>
      </w:pPr>
      <w:r>
        <w:t xml:space="preserve">Počet let působení jako dodavatel: </w:t>
      </w:r>
    </w:p>
    <w:p w14:paraId="083431F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56DDFFE" w14:textId="77777777" w:rsidR="0035531B" w:rsidRDefault="0035531B" w:rsidP="00564DDD">
      <w:pPr>
        <w:pStyle w:val="Odrka1-1"/>
      </w:pPr>
      <w:r>
        <w:t>v zahraničí [</w:t>
      </w:r>
      <w:r w:rsidRPr="00564DDD">
        <w:rPr>
          <w:highlight w:val="yellow"/>
        </w:rPr>
        <w:t>DOPLNÍ DODAVATEL</w:t>
      </w:r>
      <w:r>
        <w:t>]</w:t>
      </w:r>
    </w:p>
    <w:p w14:paraId="7336F88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EE82F8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C75012C" w14:textId="77777777" w:rsidR="0035531B" w:rsidRDefault="0035531B" w:rsidP="00564DDD">
      <w:pPr>
        <w:pStyle w:val="Textbezslovn"/>
      </w:pPr>
      <w:r>
        <w:t xml:space="preserve"> </w:t>
      </w:r>
    </w:p>
    <w:p w14:paraId="3FBAE3BB"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FBF423D" w14:textId="77777777" w:rsidR="0035531B" w:rsidRDefault="0035531B" w:rsidP="00FE4333">
      <w:pPr>
        <w:pStyle w:val="Nadpisbezsl1-1"/>
      </w:pPr>
      <w:r>
        <w:lastRenderedPageBreak/>
        <w:t>Příloha č. 2</w:t>
      </w:r>
    </w:p>
    <w:p w14:paraId="675D1F09" w14:textId="77777777" w:rsidR="0035531B" w:rsidRPr="00FE4333" w:rsidRDefault="0035531B" w:rsidP="00FE4333">
      <w:pPr>
        <w:pStyle w:val="Nadpisbezsl1-2"/>
        <w:rPr>
          <w:rStyle w:val="Tun9b"/>
          <w:b/>
        </w:rPr>
      </w:pPr>
      <w:r w:rsidRPr="00FE4333">
        <w:rPr>
          <w:rStyle w:val="Tun9b"/>
          <w:b/>
        </w:rPr>
        <w:t>Seznam poddodavatelů</w:t>
      </w:r>
    </w:p>
    <w:p w14:paraId="7A7C864A" w14:textId="77777777" w:rsidR="00AB1063" w:rsidRDefault="00AB1063" w:rsidP="00564DDD">
      <w:pPr>
        <w:pStyle w:val="Textbezslovn"/>
      </w:pPr>
    </w:p>
    <w:p w14:paraId="1638C5EA" w14:textId="77777777" w:rsidR="0035531B" w:rsidRDefault="0035531B" w:rsidP="00454716">
      <w:pPr>
        <w:pStyle w:val="Textbezslovn"/>
        <w:ind w:left="0"/>
      </w:pPr>
      <w:r>
        <w:t>Jestliže dodavatel uvažuje zadat poddodavateli plnění části veřejné zakázky, uvede následující údaje:</w:t>
      </w:r>
    </w:p>
    <w:p w14:paraId="1B0D4D6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541211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85ED5A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9388B0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93AF12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679353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9EEEE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4010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CC80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CEA82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FC6EE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93682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2754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BFCE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16527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86749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7691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79C2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509C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990A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271C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6C464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22119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08F9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4C76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B6E0E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D0E9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1A77AA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183B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52499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DEAB1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56CC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E5A7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EF0B0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DEFA0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52AD1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AAAE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33D9FA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9867704" w14:textId="77777777" w:rsidR="00564DDD" w:rsidRPr="00454716" w:rsidRDefault="00454716" w:rsidP="00454716">
            <w:pPr>
              <w:rPr>
                <w:sz w:val="16"/>
                <w:szCs w:val="16"/>
              </w:rPr>
            </w:pPr>
            <w:r w:rsidRPr="00454716">
              <w:rPr>
                <w:sz w:val="16"/>
                <w:szCs w:val="16"/>
              </w:rPr>
              <w:t>Celkem %</w:t>
            </w:r>
          </w:p>
        </w:tc>
        <w:tc>
          <w:tcPr>
            <w:tcW w:w="3969" w:type="dxa"/>
          </w:tcPr>
          <w:p w14:paraId="269090E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314779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E216B95" w14:textId="77777777" w:rsidR="0035531B" w:rsidRDefault="0035531B" w:rsidP="00454716">
      <w:pPr>
        <w:pStyle w:val="Textbezslovn"/>
      </w:pPr>
    </w:p>
    <w:p w14:paraId="2328FE49" w14:textId="77777777" w:rsidR="00454716" w:rsidRDefault="00454716" w:rsidP="00454716">
      <w:pPr>
        <w:pStyle w:val="Textbezslovn"/>
      </w:pPr>
      <w:r>
        <w:br w:type="page"/>
      </w:r>
    </w:p>
    <w:p w14:paraId="76AFF11C" w14:textId="77777777" w:rsidR="0035531B" w:rsidRDefault="0035531B" w:rsidP="00FE4333">
      <w:pPr>
        <w:pStyle w:val="Nadpisbezsl1-1"/>
      </w:pPr>
      <w:r>
        <w:lastRenderedPageBreak/>
        <w:t xml:space="preserve">Příloha č. 3 </w:t>
      </w:r>
    </w:p>
    <w:p w14:paraId="56C1C10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216D4C6" w14:textId="77777777" w:rsidR="0035531B" w:rsidRDefault="0035531B" w:rsidP="00454716">
      <w:pPr>
        <w:pStyle w:val="Textbezslovn"/>
        <w:ind w:left="0"/>
      </w:pPr>
    </w:p>
    <w:p w14:paraId="20EDA8B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86E46D3" w14:textId="77777777" w:rsidR="0035531B" w:rsidRDefault="0035531B" w:rsidP="00454716">
      <w:pPr>
        <w:pStyle w:val="Textbezslovn"/>
        <w:ind w:left="0"/>
      </w:pPr>
    </w:p>
    <w:p w14:paraId="199FFE6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9EF3831" w14:textId="77777777" w:rsidR="0035531B" w:rsidRDefault="0035531B" w:rsidP="00454716">
      <w:pPr>
        <w:pStyle w:val="Textbezslovn"/>
        <w:ind w:left="0"/>
      </w:pPr>
      <w:r>
        <w:t>Obchodní firma [</w:t>
      </w:r>
      <w:r w:rsidRPr="0070255F">
        <w:rPr>
          <w:b/>
          <w:highlight w:val="yellow"/>
        </w:rPr>
        <w:t>DOPLNÍ DODAVATEL</w:t>
      </w:r>
      <w:r>
        <w:t>]</w:t>
      </w:r>
    </w:p>
    <w:p w14:paraId="594B7EED" w14:textId="77777777" w:rsidR="0035531B" w:rsidRDefault="0035531B" w:rsidP="00454716">
      <w:pPr>
        <w:pStyle w:val="Textbezslovn"/>
        <w:ind w:left="0"/>
      </w:pPr>
      <w:r>
        <w:t>Sídlo [</w:t>
      </w:r>
      <w:r w:rsidRPr="00454716">
        <w:rPr>
          <w:highlight w:val="yellow"/>
        </w:rPr>
        <w:t>DOPLNÍ DODAVATEL</w:t>
      </w:r>
      <w:r>
        <w:t>]</w:t>
      </w:r>
    </w:p>
    <w:p w14:paraId="40511CBE" w14:textId="77777777" w:rsidR="0035531B" w:rsidRDefault="0035531B" w:rsidP="00454716">
      <w:pPr>
        <w:pStyle w:val="Textbezslovn"/>
        <w:ind w:left="0"/>
      </w:pPr>
      <w:r>
        <w:t>Právní forma [</w:t>
      </w:r>
      <w:r w:rsidRPr="00454716">
        <w:rPr>
          <w:highlight w:val="yellow"/>
        </w:rPr>
        <w:t>DOPLNÍ DODAVATEL</w:t>
      </w:r>
      <w:r>
        <w:t>]</w:t>
      </w:r>
    </w:p>
    <w:p w14:paraId="02C88C47" w14:textId="77777777" w:rsidR="0035531B" w:rsidRDefault="0035531B" w:rsidP="00454716">
      <w:pPr>
        <w:pStyle w:val="Textbezslovn"/>
        <w:ind w:left="0"/>
      </w:pPr>
      <w:r>
        <w:t>IČO [</w:t>
      </w:r>
      <w:r w:rsidRPr="00454716">
        <w:rPr>
          <w:highlight w:val="yellow"/>
        </w:rPr>
        <w:t>DOPLNÍ DODAVATEL</w:t>
      </w:r>
      <w:r>
        <w:t>]</w:t>
      </w:r>
    </w:p>
    <w:p w14:paraId="62BA3ECE" w14:textId="77777777" w:rsidR="0035531B" w:rsidRDefault="0035531B" w:rsidP="00454716">
      <w:pPr>
        <w:pStyle w:val="Textbezslovn"/>
        <w:ind w:left="0"/>
      </w:pPr>
    </w:p>
    <w:p w14:paraId="1E085BD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1B78937" w14:textId="77777777" w:rsidR="0035531B" w:rsidRDefault="0035531B" w:rsidP="00454716">
      <w:pPr>
        <w:pStyle w:val="Odstavec1-2i"/>
      </w:pPr>
      <w:r>
        <w:t>[</w:t>
      </w:r>
      <w:r w:rsidRPr="00454716">
        <w:rPr>
          <w:highlight w:val="yellow"/>
        </w:rPr>
        <w:t>DOPLNÍ DODAVATEL</w:t>
      </w:r>
      <w:r>
        <w:t>]</w:t>
      </w:r>
    </w:p>
    <w:p w14:paraId="3917DB79" w14:textId="77777777" w:rsidR="0035531B" w:rsidRDefault="0035531B" w:rsidP="00454716">
      <w:pPr>
        <w:pStyle w:val="Odstavec1-2i"/>
      </w:pPr>
      <w:r>
        <w:t>[</w:t>
      </w:r>
      <w:r w:rsidRPr="00454716">
        <w:rPr>
          <w:highlight w:val="yellow"/>
        </w:rPr>
        <w:t>DOPLNÍ DODAVATEL</w:t>
      </w:r>
      <w:r>
        <w:t>]</w:t>
      </w:r>
    </w:p>
    <w:p w14:paraId="634B7849" w14:textId="77777777" w:rsidR="0035531B" w:rsidRDefault="0035531B" w:rsidP="00454716">
      <w:pPr>
        <w:pStyle w:val="Odstavec1-2i"/>
      </w:pPr>
      <w:r>
        <w:t>[</w:t>
      </w:r>
      <w:r w:rsidRPr="00454716">
        <w:rPr>
          <w:highlight w:val="yellow"/>
        </w:rPr>
        <w:t>DOPLNÍ DODAVATEL</w:t>
      </w:r>
      <w:r>
        <w:t>]</w:t>
      </w:r>
    </w:p>
    <w:p w14:paraId="615285B9" w14:textId="77777777" w:rsidR="0035531B" w:rsidRDefault="0035531B" w:rsidP="00454716">
      <w:pPr>
        <w:pStyle w:val="Odstavec1-2i"/>
      </w:pPr>
      <w:r>
        <w:t>atd.</w:t>
      </w:r>
    </w:p>
    <w:p w14:paraId="35E0F80E" w14:textId="77777777" w:rsidR="0035531B" w:rsidRDefault="0035531B" w:rsidP="00454716">
      <w:pPr>
        <w:pStyle w:val="Textbezslovn"/>
        <w:ind w:left="0"/>
      </w:pPr>
    </w:p>
    <w:p w14:paraId="1298EF8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4D7AC2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028E71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C36B5F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9EFF00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C17117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0F376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1BF0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F3FBF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054AAB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C060C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167CC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BE6C7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D6582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B26D8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C487C5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D649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57A66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000C1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801F8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EA29C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179DF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09705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CA78D2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2DF7EF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9B2A1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C14798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886231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CFD831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FAA0C91" w14:textId="77777777" w:rsidR="0035531B" w:rsidRDefault="0035531B" w:rsidP="00454716">
      <w:pPr>
        <w:pStyle w:val="Textbezslovn"/>
        <w:ind w:left="0"/>
      </w:pPr>
    </w:p>
    <w:p w14:paraId="19B10593" w14:textId="77777777" w:rsidR="0035531B" w:rsidRDefault="0035531B" w:rsidP="00454716">
      <w:pPr>
        <w:pStyle w:val="Textbezslovn"/>
        <w:ind w:left="0"/>
      </w:pPr>
    </w:p>
    <w:p w14:paraId="372F854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51913CB"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1E191728" w14:textId="77777777" w:rsidR="0035531B" w:rsidRDefault="0035531B" w:rsidP="00454716">
      <w:pPr>
        <w:pStyle w:val="Textbezslovn"/>
        <w:ind w:left="0"/>
      </w:pPr>
    </w:p>
    <w:p w14:paraId="439A2D27" w14:textId="77777777" w:rsidR="0035531B" w:rsidRDefault="0035531B" w:rsidP="00454716">
      <w:pPr>
        <w:pStyle w:val="Textbezslovn"/>
        <w:ind w:left="0"/>
      </w:pPr>
    </w:p>
    <w:p w14:paraId="0CC2FFE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FE0B08A" w14:textId="77777777" w:rsidR="0035531B" w:rsidRDefault="0035531B" w:rsidP="00454716">
      <w:pPr>
        <w:pStyle w:val="Textbezslovn"/>
        <w:ind w:left="0"/>
      </w:pPr>
    </w:p>
    <w:p w14:paraId="59E173A0" w14:textId="77777777" w:rsidR="0035531B" w:rsidRDefault="0035531B" w:rsidP="00454716">
      <w:pPr>
        <w:pStyle w:val="Textbezslovn"/>
        <w:ind w:left="0"/>
      </w:pPr>
    </w:p>
    <w:p w14:paraId="391DA4A1" w14:textId="77777777" w:rsidR="00454716" w:rsidRDefault="00454716" w:rsidP="00454716">
      <w:pPr>
        <w:pStyle w:val="Textbezslovn"/>
        <w:ind w:left="0"/>
      </w:pPr>
      <w:r>
        <w:br w:type="page"/>
      </w:r>
    </w:p>
    <w:p w14:paraId="414196B8" w14:textId="77777777" w:rsidR="0035531B" w:rsidRDefault="0035531B" w:rsidP="00FE4333">
      <w:pPr>
        <w:pStyle w:val="Nadpisbezsl1-1"/>
      </w:pPr>
      <w:r>
        <w:lastRenderedPageBreak/>
        <w:t>Příloha č. 4</w:t>
      </w:r>
    </w:p>
    <w:p w14:paraId="0C3FEFB5" w14:textId="77777777" w:rsidR="0035531B" w:rsidRPr="00AD792A" w:rsidRDefault="0035531B" w:rsidP="00FE4333">
      <w:pPr>
        <w:pStyle w:val="Nadpisbezsl1-2"/>
      </w:pPr>
      <w:r w:rsidRPr="00AD792A">
        <w:t>Seznam stavebních prací</w:t>
      </w:r>
    </w:p>
    <w:p w14:paraId="0BDBA496"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34D93B4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445B9F4"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01FB869C"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2967AE4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09963FC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41884A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BA728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6D9255E" w14:textId="77777777" w:rsidR="00AD792A" w:rsidRPr="00AD792A" w:rsidRDefault="0084440D" w:rsidP="0055310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553101">
              <w:rPr>
                <w:b/>
              </w:rPr>
              <w:t>8</w:t>
            </w:r>
            <w:r w:rsidR="00AD792A" w:rsidRPr="00AD792A">
              <w:rPr>
                <w:b/>
              </w:rPr>
              <w:t xml:space="preserve"> let v Kč***</w:t>
            </w:r>
            <w:r w:rsidR="00EE3C5F">
              <w:rPr>
                <w:b/>
              </w:rPr>
              <w:t xml:space="preserve"> </w:t>
            </w:r>
            <w:r w:rsidR="00AD792A" w:rsidRPr="00AD792A">
              <w:rPr>
                <w:b/>
              </w:rPr>
              <w:t>bez DPH</w:t>
            </w:r>
          </w:p>
        </w:tc>
        <w:tc>
          <w:tcPr>
            <w:tcW w:w="1276" w:type="dxa"/>
          </w:tcPr>
          <w:p w14:paraId="037B863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7F0A7D50"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0CC5102E" w14:textId="77777777" w:rsidR="00AD792A" w:rsidRPr="00AD792A" w:rsidRDefault="00AD792A" w:rsidP="00AD792A">
            <w:pPr>
              <w:rPr>
                <w:b/>
                <w:sz w:val="16"/>
                <w:szCs w:val="16"/>
              </w:rPr>
            </w:pPr>
            <w:r w:rsidRPr="00AD792A">
              <w:rPr>
                <w:b/>
                <w:sz w:val="16"/>
                <w:szCs w:val="16"/>
              </w:rPr>
              <w:t>A) v ČR</w:t>
            </w:r>
          </w:p>
        </w:tc>
      </w:tr>
      <w:tr w:rsidR="00AD792A" w:rsidRPr="00454716" w14:paraId="7A83EDBF"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507666A4"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94C6FB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671D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EBEBF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FC75D0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49E07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3605A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6BB39B6"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3244B1F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06D55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886FE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3AA69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3160AB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FA5946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E3AF4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48C53CC"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7A1F21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AD1BA5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AE789B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F9AAB4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A9005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7E92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BF4A2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0F3FC02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677713B" w14:textId="77777777" w:rsidR="00AD792A" w:rsidRPr="00AD792A" w:rsidRDefault="00AD792A" w:rsidP="00AD792A">
            <w:pPr>
              <w:rPr>
                <w:b/>
                <w:sz w:val="16"/>
                <w:szCs w:val="16"/>
              </w:rPr>
            </w:pPr>
            <w:r w:rsidRPr="00AD792A">
              <w:rPr>
                <w:b/>
                <w:sz w:val="16"/>
                <w:szCs w:val="16"/>
              </w:rPr>
              <w:t>B) v zahraničí</w:t>
            </w:r>
          </w:p>
        </w:tc>
      </w:tr>
      <w:tr w:rsidR="00AD792A" w:rsidRPr="00454716" w14:paraId="55B8A6A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BBB31DF"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774F71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D38780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61D82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ADEC5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50AAD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B6968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6D6BD3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7DD71B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55F48C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78AE7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7CA353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3696AD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34490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6E1FDE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DBF00F5"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5725E48F"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3BE2C45"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1B5499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2D5806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3AC832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C3059C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5F1866E"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394660E" w14:textId="77777777" w:rsidR="00AD792A" w:rsidRDefault="00AD792A" w:rsidP="00AD792A">
      <w:pPr>
        <w:pStyle w:val="Textbezslovn"/>
        <w:ind w:left="0"/>
      </w:pPr>
    </w:p>
    <w:p w14:paraId="1F1C29F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838EF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010CBE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F6B813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A49C199" w14:textId="5AB05874"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B24E6A">
        <w:t xml:space="preserve">či osvědčení </w:t>
      </w:r>
      <w:r>
        <w:t>i takové stavební práce, které poskytl:</w:t>
      </w:r>
    </w:p>
    <w:p w14:paraId="0A94EC8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E4246F1" w14:textId="6996DD44"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E89F2F5" w14:textId="77777777" w:rsidR="00B24E6A" w:rsidRDefault="00B24E6A" w:rsidP="00B24E6A">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1FA84DD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16BFE79C" w14:textId="77777777" w:rsidR="0035531B" w:rsidRDefault="0035531B" w:rsidP="00EE3C5F">
      <w:pPr>
        <w:pStyle w:val="Textbezslovn"/>
      </w:pPr>
    </w:p>
    <w:p w14:paraId="5B251AB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97EF6E3" w14:textId="77777777" w:rsidR="0035531B" w:rsidRDefault="0035531B" w:rsidP="00EE3C5F">
      <w:pPr>
        <w:pStyle w:val="Textbezslovn"/>
      </w:pPr>
      <w:r>
        <w:t xml:space="preserve"> </w:t>
      </w:r>
    </w:p>
    <w:p w14:paraId="56D22779" w14:textId="77777777" w:rsidR="00EE3C5F" w:rsidRDefault="00EE3C5F">
      <w:r>
        <w:br w:type="page"/>
      </w:r>
    </w:p>
    <w:p w14:paraId="574131F6" w14:textId="77777777" w:rsidR="0035531B" w:rsidRDefault="0035531B" w:rsidP="00FE4333">
      <w:pPr>
        <w:pStyle w:val="Nadpisbezsl1-1"/>
      </w:pPr>
      <w:r>
        <w:lastRenderedPageBreak/>
        <w:t>Příloha č. 5</w:t>
      </w:r>
    </w:p>
    <w:p w14:paraId="7B267E82" w14:textId="77777777" w:rsidR="0035531B" w:rsidRPr="00EE3C5F" w:rsidRDefault="0035531B" w:rsidP="00FE4333">
      <w:pPr>
        <w:pStyle w:val="Nadpisbezsl1-2"/>
      </w:pPr>
      <w:r w:rsidRPr="00EE3C5F">
        <w:t>Seznam odborného personálu dodavatele</w:t>
      </w:r>
    </w:p>
    <w:p w14:paraId="0ED040C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68A906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6510BF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E4428F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7E474B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25E0997"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6CA2A46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830744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CD3008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C758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9899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3381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F446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C3B9F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E8D47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02C37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5E86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5828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1A01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A2A6A3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C1FDE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935E0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EED8B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FBA8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8700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4FBA2C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3A942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A528E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4051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A8202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991D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A6572C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A0BB8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5481B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5FE39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BABCAD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89154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4AA7A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0F0EFB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284A5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2B9D5B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E49621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045E40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F0F99B4" w14:textId="77777777" w:rsidR="00EE3C5F" w:rsidRDefault="00EE3C5F" w:rsidP="00EE3C5F">
      <w:pPr>
        <w:pStyle w:val="Textbezslovn"/>
      </w:pPr>
    </w:p>
    <w:p w14:paraId="648847E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B3BD0E0" w14:textId="77777777" w:rsidR="00EE3C5F" w:rsidRDefault="00EE3C5F" w:rsidP="00EE3C5F">
      <w:pPr>
        <w:pStyle w:val="Textbezslovn"/>
      </w:pPr>
    </w:p>
    <w:p w14:paraId="20C910DF" w14:textId="77777777" w:rsidR="0035531B" w:rsidRPr="00EE3C5F" w:rsidRDefault="0035531B" w:rsidP="00E22C30">
      <w:pPr>
        <w:pStyle w:val="Textbezslovn"/>
        <w:ind w:left="0"/>
        <w:rPr>
          <w:b/>
        </w:rPr>
      </w:pPr>
      <w:r w:rsidRPr="00EE3C5F">
        <w:rPr>
          <w:b/>
        </w:rPr>
        <w:t xml:space="preserve">Přílohy: </w:t>
      </w:r>
      <w:r w:rsidRPr="00EE3C5F">
        <w:rPr>
          <w:b/>
        </w:rPr>
        <w:tab/>
      </w:r>
    </w:p>
    <w:p w14:paraId="5C98F947" w14:textId="77777777" w:rsidR="0035531B" w:rsidRDefault="0035531B" w:rsidP="00B61530">
      <w:pPr>
        <w:pStyle w:val="Odrka1-1"/>
        <w:tabs>
          <w:tab w:val="clear" w:pos="1077"/>
        </w:tabs>
        <w:ind w:left="426"/>
      </w:pPr>
      <w:r>
        <w:t>profesní životopisy každého člena odborného personálu dodavatele (viz Příloha č. 6 Pokynů)</w:t>
      </w:r>
    </w:p>
    <w:p w14:paraId="739FF075"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9D8A646"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76FA950" w14:textId="77777777" w:rsidR="0035531B" w:rsidRDefault="0035531B" w:rsidP="00EE3C5F">
      <w:pPr>
        <w:pStyle w:val="Textbezslovn"/>
      </w:pPr>
      <w:r>
        <w:t xml:space="preserve"> </w:t>
      </w:r>
    </w:p>
    <w:p w14:paraId="41BF52C1" w14:textId="77777777" w:rsidR="00EE3C5F" w:rsidRDefault="00EE3C5F">
      <w:r>
        <w:br w:type="page"/>
      </w:r>
    </w:p>
    <w:p w14:paraId="63D69725" w14:textId="77777777" w:rsidR="0035531B" w:rsidRDefault="0035531B" w:rsidP="00FE4333">
      <w:pPr>
        <w:pStyle w:val="Nadpisbezsl1-1"/>
      </w:pPr>
      <w:r>
        <w:lastRenderedPageBreak/>
        <w:t>Příloha č. 6</w:t>
      </w:r>
    </w:p>
    <w:p w14:paraId="3A7148E6" w14:textId="77777777" w:rsidR="0035531B" w:rsidRPr="00EE3C5F" w:rsidRDefault="0035531B" w:rsidP="00FE4333">
      <w:pPr>
        <w:pStyle w:val="Nadpisbezsl1-2"/>
      </w:pPr>
      <w:r w:rsidRPr="00EE3C5F">
        <w:t>Vzor profesního životopisu</w:t>
      </w:r>
    </w:p>
    <w:p w14:paraId="27066CF5" w14:textId="77777777" w:rsidR="0035531B" w:rsidRDefault="0035531B" w:rsidP="00474F4D">
      <w:pPr>
        <w:pStyle w:val="Textbezslovn"/>
        <w:ind w:left="0"/>
      </w:pPr>
    </w:p>
    <w:p w14:paraId="3C8EBED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B3BC453" w14:textId="77777777" w:rsidR="00474F4D" w:rsidRDefault="00474F4D" w:rsidP="00474F4D">
      <w:pPr>
        <w:pStyle w:val="Textbezslovn"/>
        <w:ind w:left="0"/>
      </w:pPr>
    </w:p>
    <w:p w14:paraId="4EE780EA" w14:textId="77777777" w:rsidR="0035531B" w:rsidRDefault="0035531B" w:rsidP="00472C13">
      <w:pPr>
        <w:pStyle w:val="Odstavec1-1a"/>
        <w:numPr>
          <w:ilvl w:val="0"/>
          <w:numId w:val="15"/>
        </w:numPr>
      </w:pPr>
      <w:r>
        <w:t>Příjmení: [</w:t>
      </w:r>
      <w:r w:rsidRPr="00DE6A35">
        <w:rPr>
          <w:b/>
          <w:highlight w:val="yellow"/>
        </w:rPr>
        <w:t>DOPLNÍ DODAVATEL</w:t>
      </w:r>
      <w:r>
        <w:t>]</w:t>
      </w:r>
    </w:p>
    <w:p w14:paraId="224965E7" w14:textId="77777777" w:rsidR="0035531B" w:rsidRDefault="0035531B" w:rsidP="00472C13">
      <w:pPr>
        <w:pStyle w:val="Odstavec1-1a"/>
        <w:numPr>
          <w:ilvl w:val="0"/>
          <w:numId w:val="15"/>
        </w:numPr>
      </w:pPr>
      <w:r>
        <w:t>Jméno: [</w:t>
      </w:r>
      <w:r w:rsidRPr="00DE6A35">
        <w:rPr>
          <w:b/>
          <w:highlight w:val="yellow"/>
        </w:rPr>
        <w:t>DOPLNÍ DODAVATEL</w:t>
      </w:r>
      <w:r>
        <w:t>]</w:t>
      </w:r>
    </w:p>
    <w:p w14:paraId="74D72109" w14:textId="77777777" w:rsidR="0035531B" w:rsidRDefault="0035531B" w:rsidP="00472C13">
      <w:pPr>
        <w:pStyle w:val="Odstavec1-1a"/>
        <w:numPr>
          <w:ilvl w:val="0"/>
          <w:numId w:val="15"/>
        </w:numPr>
      </w:pPr>
      <w:r>
        <w:t>Datum narození: [</w:t>
      </w:r>
      <w:r w:rsidRPr="00833899">
        <w:rPr>
          <w:highlight w:val="yellow"/>
        </w:rPr>
        <w:t>DOPLNÍ DODAVATEL</w:t>
      </w:r>
      <w:r>
        <w:t>]</w:t>
      </w:r>
    </w:p>
    <w:p w14:paraId="7C1B5977"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40442C8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0C4F756"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26D3274"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23545D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65C8FF3"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F517ADB" w14:textId="77777777" w:rsidR="00474F4D" w:rsidRPr="00833899" w:rsidRDefault="00452F69" w:rsidP="00307641">
            <w:pPr>
              <w:rPr>
                <w:sz w:val="16"/>
                <w:szCs w:val="16"/>
              </w:rPr>
            </w:pPr>
            <w:r w:rsidRPr="00833899">
              <w:rPr>
                <w:sz w:val="16"/>
                <w:szCs w:val="16"/>
              </w:rPr>
              <w:t>Délka:</w:t>
            </w:r>
          </w:p>
          <w:p w14:paraId="63E30184"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6BE1C9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E3D470"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80B19B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CE77E44"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59AF72" w14:textId="77777777" w:rsidR="0035531B" w:rsidRPr="00833899" w:rsidRDefault="0035531B" w:rsidP="00474F4D">
      <w:pPr>
        <w:pStyle w:val="Textbezslovn"/>
        <w:ind w:left="0"/>
      </w:pPr>
    </w:p>
    <w:p w14:paraId="1DAC6B5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A9E30D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1C53C5E"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6A9B0E6"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6F43DB9" w14:textId="77777777" w:rsidR="0035531B" w:rsidRPr="00833899" w:rsidRDefault="0035531B" w:rsidP="00474F4D">
      <w:pPr>
        <w:pStyle w:val="Textbezslovn"/>
        <w:ind w:left="0"/>
      </w:pPr>
    </w:p>
    <w:p w14:paraId="72F0B7B3"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7C4318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995DD1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CAD10A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6641C1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736A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4FB39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DAA7C6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679F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CDD1C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0F61A9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ED92D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60A5C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CC4E76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3966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27F04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03A361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A338F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90BB5F7"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150B100"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3CD787B" w14:textId="77777777" w:rsidR="00452F69" w:rsidRPr="00833899" w:rsidRDefault="00452F69" w:rsidP="00474F4D">
      <w:pPr>
        <w:pStyle w:val="Textbezslovn"/>
        <w:ind w:left="0"/>
      </w:pPr>
    </w:p>
    <w:p w14:paraId="0C93E03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00DC6D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B931C8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5BA0D67"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DFBD4B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DA1289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AA02D7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7554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1C3EB5"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39E718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F558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C2FC5"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1A31938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7146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48FC34"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580031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FE0F5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AD2DD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CC3C8E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FB49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9E7D6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93CBBB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9B90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31606A"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94C8BC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18DD5D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0699EC"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2F4B9487"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E1379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506414"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5C1C3319"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B1EC98B" w14:textId="77777777" w:rsidR="0035531B" w:rsidRPr="00833899" w:rsidRDefault="0035531B" w:rsidP="00474F4D">
      <w:pPr>
        <w:pStyle w:val="Textbezslovn"/>
        <w:ind w:left="0"/>
      </w:pPr>
    </w:p>
    <w:p w14:paraId="07268EA0"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D3A3B48" w14:textId="77777777" w:rsidR="0035531B" w:rsidRDefault="0035531B" w:rsidP="00452F69">
      <w:pPr>
        <w:pStyle w:val="Textbezslovn"/>
        <w:ind w:left="1077"/>
      </w:pPr>
      <w:r>
        <w:t>(vlastní doklady budou tvořit přílohu Seznamu odborného personálu zhotovitele, tj. Přílohy č. 5 těchto Pokynů)</w:t>
      </w:r>
    </w:p>
    <w:p w14:paraId="6E012AF8" w14:textId="77777777" w:rsidR="0035531B" w:rsidRDefault="0035531B" w:rsidP="00452F69">
      <w:pPr>
        <w:pStyle w:val="Odstavec1-1a"/>
      </w:pPr>
      <w:r>
        <w:t>Jiné informace (dle uvážení dodavatele): [</w:t>
      </w:r>
      <w:r w:rsidRPr="00833899">
        <w:rPr>
          <w:highlight w:val="yellow"/>
        </w:rPr>
        <w:t>DOPLNÍ DODAVATEL</w:t>
      </w:r>
      <w:r>
        <w:t>]</w:t>
      </w:r>
    </w:p>
    <w:p w14:paraId="3DDA6900" w14:textId="77777777" w:rsidR="0035531B" w:rsidRDefault="0035531B" w:rsidP="00474F4D">
      <w:pPr>
        <w:pStyle w:val="Textbezslovn"/>
        <w:ind w:left="0"/>
      </w:pPr>
    </w:p>
    <w:p w14:paraId="7EFAF70B" w14:textId="77777777" w:rsidR="0035531B" w:rsidRDefault="0035531B" w:rsidP="00474F4D">
      <w:pPr>
        <w:pStyle w:val="Textbezslovn"/>
        <w:ind w:left="0"/>
      </w:pPr>
      <w:r>
        <w:t xml:space="preserve"> </w:t>
      </w:r>
    </w:p>
    <w:p w14:paraId="7CE45D39" w14:textId="77777777" w:rsidR="00EE3C5F" w:rsidRDefault="00EE3C5F" w:rsidP="00474F4D">
      <w:r>
        <w:br w:type="page"/>
      </w:r>
    </w:p>
    <w:p w14:paraId="5FD95A34" w14:textId="77777777" w:rsidR="0035531B" w:rsidRDefault="0035531B" w:rsidP="00FE4333">
      <w:pPr>
        <w:pStyle w:val="Nadpisbezsl1-1"/>
      </w:pPr>
      <w:r>
        <w:lastRenderedPageBreak/>
        <w:t>Příloha č. 7</w:t>
      </w:r>
    </w:p>
    <w:p w14:paraId="30665887"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15F1280" w14:textId="77777777" w:rsidR="00AB1063" w:rsidRDefault="00AB1063" w:rsidP="00452F69">
      <w:pPr>
        <w:pStyle w:val="Textbezslovn"/>
      </w:pPr>
    </w:p>
    <w:p w14:paraId="1755A214" w14:textId="77777777" w:rsidR="0035531B" w:rsidRPr="00833899" w:rsidRDefault="0035531B" w:rsidP="00452F69">
      <w:pPr>
        <w:pStyle w:val="Textbezslovn"/>
        <w:ind w:left="0"/>
        <w:rPr>
          <w:rStyle w:val="Tun9b"/>
          <w:b w:val="0"/>
        </w:rPr>
      </w:pPr>
      <w:r w:rsidRPr="00452F69">
        <w:rPr>
          <w:rStyle w:val="Tun9b"/>
        </w:rPr>
        <w:t>Čestné prohlášení</w:t>
      </w:r>
    </w:p>
    <w:p w14:paraId="4B378A1E"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2CBA8B3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B7BD9E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962743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11135E7"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4DA32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979E165" w14:textId="77777777" w:rsidR="0035531B" w:rsidRDefault="0035531B" w:rsidP="00452F69">
      <w:pPr>
        <w:pStyle w:val="Textbezslovn"/>
        <w:ind w:left="0"/>
      </w:pPr>
      <w:r w:rsidRPr="00307641">
        <w:rPr>
          <w:b/>
        </w:rPr>
        <w:t>čestně prohlašuje</w:t>
      </w:r>
      <w:r>
        <w:t>, že:</w:t>
      </w:r>
    </w:p>
    <w:p w14:paraId="33C8B6A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6152CF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56BE8C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7CF338C" w14:textId="77777777" w:rsidR="00D139AC" w:rsidRPr="00D139AC" w:rsidRDefault="00D139AC" w:rsidP="00307641">
      <w:pPr>
        <w:pStyle w:val="Doplujcdaje"/>
        <w:jc w:val="both"/>
      </w:pPr>
    </w:p>
    <w:p w14:paraId="62F986B5"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9B1A98B" w14:textId="77777777" w:rsidR="0035531B" w:rsidRDefault="0035531B" w:rsidP="00307641">
      <w:pPr>
        <w:pStyle w:val="Textbezslovn"/>
        <w:ind w:left="0"/>
      </w:pPr>
    </w:p>
    <w:p w14:paraId="4FC20087" w14:textId="77777777" w:rsidR="00307641" w:rsidRDefault="00307641" w:rsidP="00307641">
      <w:pPr>
        <w:pStyle w:val="Textbezslovn"/>
        <w:ind w:left="0"/>
      </w:pPr>
    </w:p>
    <w:p w14:paraId="609B1C6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99C66D7" w14:textId="77777777" w:rsidR="0035531B" w:rsidRDefault="0035531B" w:rsidP="00307641">
      <w:pPr>
        <w:pStyle w:val="Textbezslovn"/>
        <w:ind w:left="0"/>
      </w:pPr>
    </w:p>
    <w:p w14:paraId="40222963" w14:textId="77777777" w:rsidR="0035531B" w:rsidRDefault="0035531B" w:rsidP="00307641">
      <w:pPr>
        <w:pStyle w:val="Textbezslovn"/>
        <w:ind w:left="0"/>
      </w:pPr>
      <w:r>
        <w:t>Podpis osoby oprávněné jednat za dodavatele:</w:t>
      </w:r>
    </w:p>
    <w:p w14:paraId="799A884A" w14:textId="77777777" w:rsidR="0035531B" w:rsidRDefault="0035531B" w:rsidP="00307641">
      <w:pPr>
        <w:pStyle w:val="Textbezslovn"/>
        <w:ind w:left="0"/>
      </w:pPr>
    </w:p>
    <w:p w14:paraId="386B6A1B" w14:textId="77777777" w:rsidR="00307641" w:rsidRDefault="00307641" w:rsidP="00307641">
      <w:pPr>
        <w:pStyle w:val="Textbezslovn"/>
        <w:ind w:left="0"/>
      </w:pPr>
    </w:p>
    <w:p w14:paraId="0BD264F4" w14:textId="77777777" w:rsidR="00307641" w:rsidRDefault="0035531B" w:rsidP="00307641">
      <w:pPr>
        <w:pStyle w:val="Textbezslovn"/>
        <w:ind w:left="0"/>
      </w:pPr>
      <w:r>
        <w:t>Jméno</w:t>
      </w:r>
      <w:r w:rsidR="00307641">
        <w:t>: ______________________</w:t>
      </w:r>
    </w:p>
    <w:p w14:paraId="2177A1A2" w14:textId="77777777" w:rsidR="0035531B" w:rsidRDefault="0035531B" w:rsidP="00307641">
      <w:pPr>
        <w:pStyle w:val="Textbezslovn"/>
        <w:ind w:left="0"/>
      </w:pPr>
      <w:r>
        <w:tab/>
      </w:r>
    </w:p>
    <w:p w14:paraId="05809826" w14:textId="77777777" w:rsidR="00307641" w:rsidRDefault="00307641" w:rsidP="00307641">
      <w:pPr>
        <w:pStyle w:val="Textbezslovn"/>
        <w:ind w:left="0"/>
      </w:pPr>
    </w:p>
    <w:p w14:paraId="3159AA8B" w14:textId="77777777" w:rsidR="0035531B" w:rsidRDefault="0035531B" w:rsidP="00307641">
      <w:pPr>
        <w:pStyle w:val="Textbezslovn"/>
        <w:ind w:left="0"/>
      </w:pPr>
      <w:r>
        <w:t>Podp</w:t>
      </w:r>
      <w:r w:rsidR="00307641">
        <w:t>is: ______________________</w:t>
      </w:r>
    </w:p>
    <w:p w14:paraId="57F06DF0" w14:textId="77777777" w:rsidR="0035531B" w:rsidRDefault="0035531B" w:rsidP="00307641">
      <w:pPr>
        <w:pStyle w:val="Textbezslovn"/>
        <w:ind w:left="0"/>
      </w:pPr>
      <w:r>
        <w:t xml:space="preserve"> </w:t>
      </w:r>
    </w:p>
    <w:p w14:paraId="3DB6690E" w14:textId="77777777" w:rsidR="00EE3C5F" w:rsidRDefault="00EE3C5F" w:rsidP="00452F69">
      <w:pPr>
        <w:pStyle w:val="Textbezslovn"/>
      </w:pPr>
      <w:r>
        <w:br w:type="page"/>
      </w:r>
    </w:p>
    <w:p w14:paraId="19E901E6" w14:textId="77777777" w:rsidR="0035531B" w:rsidRDefault="0035531B" w:rsidP="00FE4333">
      <w:pPr>
        <w:pStyle w:val="Nadpisbezsl1-1"/>
      </w:pPr>
      <w:r>
        <w:lastRenderedPageBreak/>
        <w:t>Příloha č. 8</w:t>
      </w:r>
    </w:p>
    <w:p w14:paraId="1AFA96C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A77B31A" w14:textId="77777777" w:rsidR="00AB1063" w:rsidRDefault="00AB1063" w:rsidP="00307641">
      <w:pPr>
        <w:pStyle w:val="Textbezslovn"/>
      </w:pPr>
    </w:p>
    <w:p w14:paraId="7D1EBF9D" w14:textId="77777777" w:rsidR="0035531B" w:rsidRPr="00307641" w:rsidRDefault="0035531B" w:rsidP="00307641">
      <w:pPr>
        <w:pStyle w:val="Textbezslovn"/>
        <w:ind w:left="0"/>
        <w:rPr>
          <w:b/>
        </w:rPr>
      </w:pPr>
      <w:r w:rsidRPr="00307641">
        <w:rPr>
          <w:b/>
        </w:rPr>
        <w:t>Čestné prohlášení</w:t>
      </w:r>
    </w:p>
    <w:p w14:paraId="1FA9DBB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525E50F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75620D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E37195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2D4301D"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146BEF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21A1D39"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EDFCC5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AAF7ED2"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9A12E3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47777582"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CE3E187"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D4FE80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D86767E" w14:textId="77777777" w:rsidR="0035531B" w:rsidRDefault="0035531B" w:rsidP="00307641">
      <w:pPr>
        <w:pStyle w:val="Textbezslovn"/>
        <w:ind w:left="0"/>
      </w:pPr>
    </w:p>
    <w:p w14:paraId="0A7CA0F6" w14:textId="77777777" w:rsidR="00DE6A35" w:rsidRDefault="00DE6A35">
      <w:pPr>
        <w:rPr>
          <w:rFonts w:asciiTheme="majorHAnsi" w:hAnsiTheme="majorHAnsi"/>
          <w:b/>
          <w:caps/>
          <w:sz w:val="22"/>
        </w:rPr>
      </w:pPr>
      <w:r>
        <w:br w:type="page"/>
      </w:r>
    </w:p>
    <w:p w14:paraId="6A37A108" w14:textId="77777777" w:rsidR="0035531B" w:rsidRDefault="0035531B" w:rsidP="001E651D">
      <w:pPr>
        <w:pStyle w:val="Nadpisbezsl1-1"/>
      </w:pPr>
      <w:r>
        <w:lastRenderedPageBreak/>
        <w:t>Příloha č. 9</w:t>
      </w:r>
    </w:p>
    <w:p w14:paraId="73299B6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E3C978A" w14:textId="77777777" w:rsidR="00AB1063" w:rsidRDefault="00AB1063" w:rsidP="00307641">
      <w:pPr>
        <w:pStyle w:val="Textbezslovn"/>
      </w:pPr>
    </w:p>
    <w:p w14:paraId="158E5530"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066D3E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6A7F1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3DCFB7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FA90D2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96A98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9A5AB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797E6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30D3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71C4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792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10E5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2C89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AA231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ADBA4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33BA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8E1AF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8DFA3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FAD8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41D4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AD54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C4005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04E01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281A2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39F711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C2970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784D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77FBE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CC80D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EC321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C52DE1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1F9D8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499C14" w14:textId="77777777" w:rsidR="0035531B" w:rsidRPr="00833899" w:rsidRDefault="0035531B" w:rsidP="00307641">
      <w:pPr>
        <w:pStyle w:val="Textbezslovn"/>
      </w:pPr>
    </w:p>
    <w:p w14:paraId="6BF5864E" w14:textId="77777777" w:rsidR="0035531B" w:rsidRDefault="0035531B" w:rsidP="00307641">
      <w:pPr>
        <w:pStyle w:val="Textbezslovn"/>
      </w:pPr>
    </w:p>
    <w:p w14:paraId="452E436A" w14:textId="77777777" w:rsidR="00307641" w:rsidRDefault="00307641">
      <w:r>
        <w:br w:type="page"/>
      </w:r>
    </w:p>
    <w:p w14:paraId="1ADD14B3" w14:textId="77777777" w:rsidR="0035531B" w:rsidRDefault="0035531B" w:rsidP="001E651D">
      <w:pPr>
        <w:pStyle w:val="Nadpisbezsl1-1"/>
      </w:pPr>
      <w:r>
        <w:lastRenderedPageBreak/>
        <w:t>Příloha č. 10</w:t>
      </w:r>
    </w:p>
    <w:p w14:paraId="2E6FCCAD"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20BE4CA" w14:textId="77777777" w:rsidR="00AB1063" w:rsidRDefault="00AB1063" w:rsidP="00307641">
      <w:pPr>
        <w:pStyle w:val="Textbezslovn"/>
        <w:ind w:left="0"/>
        <w:rPr>
          <w:b/>
        </w:rPr>
      </w:pPr>
    </w:p>
    <w:p w14:paraId="6D54C7FC" w14:textId="77777777" w:rsidR="0035531B" w:rsidRPr="00307641" w:rsidRDefault="0035531B" w:rsidP="00307641">
      <w:pPr>
        <w:pStyle w:val="Textbezslovn"/>
        <w:ind w:left="0"/>
        <w:rPr>
          <w:b/>
        </w:rPr>
      </w:pPr>
      <w:r w:rsidRPr="00307641">
        <w:rPr>
          <w:b/>
        </w:rPr>
        <w:t>Čestné prohlášení</w:t>
      </w:r>
    </w:p>
    <w:p w14:paraId="68890DF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6CEAEEC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D79E9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9EBCD3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62C7FF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435D70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0883A5B"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533A214"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579F10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8DDBE1F"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DD3717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3B4E9F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E81E0EE"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45D5506"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C37E43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73A165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6A78396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213F4C4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93ADD7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B9380E0"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4C3E5F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A5A37B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217E1B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173241D"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24F93C5"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71E4CF7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1F825C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7CF296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E25565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3D370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3C745D0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722E2B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06141C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96D5856" w14:textId="77777777" w:rsidR="0035531B" w:rsidRDefault="0035531B" w:rsidP="00307641">
      <w:pPr>
        <w:pStyle w:val="Textbezslovn"/>
        <w:ind w:left="0"/>
      </w:pPr>
    </w:p>
    <w:p w14:paraId="52E2BF32" w14:textId="77777777" w:rsidR="0035531B" w:rsidRDefault="0035531B" w:rsidP="00307641">
      <w:pPr>
        <w:pStyle w:val="Textbezslovn"/>
        <w:ind w:left="0"/>
      </w:pPr>
      <w:r>
        <w:t>Roční obrat odpovídá [</w:t>
      </w:r>
      <w:r w:rsidRPr="00833899">
        <w:rPr>
          <w:highlight w:val="yellow"/>
        </w:rPr>
        <w:t>DODAVATEL UPRAVÍ DLE POTŘEBY</w:t>
      </w:r>
      <w:r>
        <w:t>]</w:t>
      </w:r>
    </w:p>
    <w:p w14:paraId="5FCDC6D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4521299"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0BA07863"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6372ABC"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2D6F2DB0" w14:textId="77777777" w:rsidR="0035531B" w:rsidRDefault="0035531B" w:rsidP="00307641">
      <w:pPr>
        <w:pStyle w:val="Textbezslovn"/>
        <w:ind w:left="0"/>
      </w:pPr>
    </w:p>
    <w:bookmarkEnd w:id="1"/>
    <w:bookmarkEnd w:id="2"/>
    <w:bookmarkEnd w:id="3"/>
    <w:bookmarkEnd w:id="4"/>
    <w:p w14:paraId="1D38860B"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36E93" w14:textId="77777777" w:rsidR="00CB7E3E" w:rsidRDefault="00CB7E3E" w:rsidP="00962258">
      <w:pPr>
        <w:spacing w:after="0" w:line="240" w:lineRule="auto"/>
      </w:pPr>
      <w:r>
        <w:separator/>
      </w:r>
    </w:p>
  </w:endnote>
  <w:endnote w:type="continuationSeparator" w:id="0">
    <w:p w14:paraId="66CA10B0" w14:textId="77777777" w:rsidR="00CB7E3E" w:rsidRDefault="00CB7E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63A8" w14:paraId="3C3DF94C" w14:textId="77777777" w:rsidTr="00EB46E5">
      <w:tc>
        <w:tcPr>
          <w:tcW w:w="1361" w:type="dxa"/>
          <w:tcMar>
            <w:left w:w="0" w:type="dxa"/>
            <w:right w:w="0" w:type="dxa"/>
          </w:tcMar>
          <w:vAlign w:val="bottom"/>
        </w:tcPr>
        <w:p w14:paraId="21DC0C18" w14:textId="755CF45B" w:rsidR="002D63A8" w:rsidRPr="00B8518B" w:rsidRDefault="002D63A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6CA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6CA9">
            <w:rPr>
              <w:rStyle w:val="slostrnky"/>
              <w:noProof/>
            </w:rPr>
            <w:t>44</w:t>
          </w:r>
          <w:r w:rsidRPr="00B8518B">
            <w:rPr>
              <w:rStyle w:val="slostrnky"/>
            </w:rPr>
            <w:fldChar w:fldCharType="end"/>
          </w:r>
        </w:p>
      </w:tc>
      <w:tc>
        <w:tcPr>
          <w:tcW w:w="284" w:type="dxa"/>
          <w:shd w:val="clear" w:color="auto" w:fill="auto"/>
          <w:tcMar>
            <w:left w:w="0" w:type="dxa"/>
            <w:right w:w="0" w:type="dxa"/>
          </w:tcMar>
        </w:tcPr>
        <w:p w14:paraId="11C8C4D2" w14:textId="77777777" w:rsidR="002D63A8" w:rsidRDefault="002D63A8" w:rsidP="00B8518B">
          <w:pPr>
            <w:pStyle w:val="Zpat"/>
          </w:pPr>
        </w:p>
      </w:tc>
      <w:tc>
        <w:tcPr>
          <w:tcW w:w="425" w:type="dxa"/>
          <w:shd w:val="clear" w:color="auto" w:fill="auto"/>
          <w:tcMar>
            <w:left w:w="0" w:type="dxa"/>
            <w:right w:w="0" w:type="dxa"/>
          </w:tcMar>
        </w:tcPr>
        <w:p w14:paraId="5E33666F" w14:textId="77777777" w:rsidR="002D63A8" w:rsidRDefault="002D63A8" w:rsidP="00B8518B">
          <w:pPr>
            <w:pStyle w:val="Zpat"/>
          </w:pPr>
        </w:p>
      </w:tc>
      <w:tc>
        <w:tcPr>
          <w:tcW w:w="8505" w:type="dxa"/>
        </w:tcPr>
        <w:p w14:paraId="74ED885D" w14:textId="77777777" w:rsidR="002D63A8" w:rsidRPr="005D4AB5" w:rsidRDefault="002D63A8" w:rsidP="00EB46E5">
          <w:pPr>
            <w:pStyle w:val="Zpat0"/>
          </w:pPr>
          <w:r w:rsidRPr="005D4AB5">
            <w:t>„Optimalizace traťového úseku Děčín východ (mimo) – Děčín-Prostřední Žleb (mimo)“</w:t>
          </w:r>
        </w:p>
        <w:p w14:paraId="57954208" w14:textId="77777777" w:rsidR="002D63A8" w:rsidRDefault="002D63A8" w:rsidP="00EB46E5">
          <w:pPr>
            <w:pStyle w:val="Zpat0"/>
          </w:pPr>
          <w:r w:rsidRPr="005D4AB5">
            <w:t xml:space="preserve">Díl 1 – </w:t>
          </w:r>
          <w:r w:rsidRPr="005D4AB5">
            <w:rPr>
              <w:caps/>
            </w:rPr>
            <w:t>Požadavky a podmínky pro zpracování nabídky</w:t>
          </w:r>
        </w:p>
        <w:p w14:paraId="14131CA1" w14:textId="77777777" w:rsidR="002D63A8" w:rsidRDefault="002D63A8" w:rsidP="0035531B">
          <w:pPr>
            <w:pStyle w:val="Zpat0"/>
          </w:pPr>
          <w:r>
            <w:t xml:space="preserve">Část 2 – </w:t>
          </w:r>
          <w:r w:rsidRPr="0035531B">
            <w:rPr>
              <w:caps/>
            </w:rPr>
            <w:t>Pokyny pro dodavatele</w:t>
          </w:r>
          <w:r>
            <w:t xml:space="preserve"> – Zhotovení stavby</w:t>
          </w:r>
        </w:p>
      </w:tc>
    </w:tr>
  </w:tbl>
  <w:p w14:paraId="3091A3EA" w14:textId="77777777" w:rsidR="002D63A8" w:rsidRPr="00B8518B" w:rsidRDefault="002D63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94193" w14:textId="77777777" w:rsidR="002D63A8" w:rsidRPr="00B8518B" w:rsidRDefault="002D63A8" w:rsidP="00D807D9">
    <w:pPr>
      <w:pStyle w:val="Zpat"/>
      <w:jc w:val="center"/>
      <w:rPr>
        <w:sz w:val="2"/>
        <w:szCs w:val="2"/>
      </w:rPr>
    </w:pPr>
    <w:r>
      <w:rPr>
        <w:noProof/>
        <w:sz w:val="2"/>
        <w:szCs w:val="2"/>
        <w:lang w:eastAsia="cs-CZ"/>
      </w:rPr>
      <w:drawing>
        <wp:inline distT="0" distB="0" distL="0" distR="0" wp14:anchorId="1A3F433E" wp14:editId="0803676F">
          <wp:extent cx="3902075" cy="433070"/>
          <wp:effectExtent l="0" t="0" r="3175"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3070"/>
                  </a:xfrm>
                  <a:prstGeom prst="rect">
                    <a:avLst/>
                  </a:prstGeom>
                  <a:noFill/>
                </pic:spPr>
              </pic:pic>
            </a:graphicData>
          </a:graphic>
        </wp:inline>
      </w:drawing>
    </w:r>
  </w:p>
  <w:p w14:paraId="0FE57A33" w14:textId="77777777" w:rsidR="002D63A8" w:rsidRDefault="002D63A8">
    <w:pPr>
      <w:pStyle w:val="Zpat"/>
      <w:rPr>
        <w:sz w:val="2"/>
        <w:szCs w:val="2"/>
      </w:rPr>
    </w:pPr>
  </w:p>
  <w:p w14:paraId="718DA92D" w14:textId="77777777" w:rsidR="002D63A8" w:rsidRDefault="002D63A8" w:rsidP="00D807D9">
    <w:pPr>
      <w:pStyle w:val="Zpat"/>
      <w:jc w:val="center"/>
      <w:rPr>
        <w:rFonts w:cs="Calibri"/>
        <w:sz w:val="16"/>
        <w:szCs w:val="16"/>
      </w:rPr>
    </w:pPr>
  </w:p>
  <w:p w14:paraId="62A01B75" w14:textId="77777777" w:rsidR="002D63A8" w:rsidRPr="00460660" w:rsidRDefault="002D63A8" w:rsidP="00D807D9">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334A37F0" w14:textId="77777777" w:rsidR="002D63A8" w:rsidRPr="00460660" w:rsidRDefault="002D63A8" w:rsidP="00D807D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A30F9" w14:textId="77777777" w:rsidR="00CB7E3E" w:rsidRDefault="00CB7E3E" w:rsidP="00962258">
      <w:pPr>
        <w:spacing w:after="0" w:line="240" w:lineRule="auto"/>
      </w:pPr>
      <w:r>
        <w:separator/>
      </w:r>
    </w:p>
  </w:footnote>
  <w:footnote w:type="continuationSeparator" w:id="0">
    <w:p w14:paraId="4613F496" w14:textId="77777777" w:rsidR="00CB7E3E" w:rsidRDefault="00CB7E3E" w:rsidP="00962258">
      <w:pPr>
        <w:spacing w:after="0" w:line="240" w:lineRule="auto"/>
      </w:pPr>
      <w:r>
        <w:continuationSeparator/>
      </w:r>
    </w:p>
  </w:footnote>
  <w:footnote w:id="1">
    <w:p w14:paraId="05A3D2DD" w14:textId="77777777" w:rsidR="002D63A8" w:rsidRDefault="002D63A8">
      <w:pPr>
        <w:pStyle w:val="Textpoznpodarou"/>
      </w:pPr>
      <w:r>
        <w:rPr>
          <w:rStyle w:val="Znakapoznpodarou"/>
        </w:rPr>
        <w:footnoteRef/>
      </w:r>
      <w:r>
        <w:t xml:space="preserve"> </w:t>
      </w:r>
      <w:r w:rsidRPr="002C04EE">
        <w:t>Zákon č. 563/1991 Sb., o účetnictví, ve znění pozdějších předpisů.</w:t>
      </w:r>
    </w:p>
  </w:footnote>
  <w:footnote w:id="2">
    <w:p w14:paraId="78DD0AF9" w14:textId="77777777" w:rsidR="002D63A8" w:rsidRDefault="002D63A8"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2FAF67B" w14:textId="77777777" w:rsidR="002D63A8" w:rsidRDefault="002D63A8"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00CEA8A0" w14:textId="77777777" w:rsidR="002D63A8" w:rsidRDefault="002D63A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1327B0BC" w14:textId="77777777" w:rsidR="002D63A8" w:rsidRDefault="002D63A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74B3CF06" w14:textId="77777777" w:rsidR="002D63A8" w:rsidRDefault="002D63A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3119FD66" w14:textId="77777777" w:rsidR="002D63A8" w:rsidRDefault="002D63A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1AF69D" w14:textId="77777777" w:rsidR="002D63A8" w:rsidRDefault="002D63A8">
      <w:pPr>
        <w:pStyle w:val="Textpoznpodarou"/>
      </w:pPr>
      <w:r>
        <w:rPr>
          <w:rStyle w:val="Znakapoznpodarou"/>
        </w:rPr>
        <w:footnoteRef/>
      </w:r>
      <w:r>
        <w:t xml:space="preserve"> </w:t>
      </w:r>
      <w:r w:rsidRPr="007E2234">
        <w:t>Identifikační údaje doplní dodavatel dle skutečnosti, zda se jedná o fyzickou či právnickou osobu.</w:t>
      </w:r>
    </w:p>
    <w:p w14:paraId="1E73C698" w14:textId="77777777" w:rsidR="002D63A8" w:rsidRDefault="002D63A8">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63A8" w14:paraId="328EE031" w14:textId="77777777" w:rsidTr="00C02D0A">
      <w:trPr>
        <w:trHeight w:hRule="exact" w:val="454"/>
      </w:trPr>
      <w:tc>
        <w:tcPr>
          <w:tcW w:w="1361" w:type="dxa"/>
          <w:tcMar>
            <w:top w:w="57" w:type="dxa"/>
            <w:left w:w="0" w:type="dxa"/>
            <w:right w:w="0" w:type="dxa"/>
          </w:tcMar>
        </w:tcPr>
        <w:p w14:paraId="3B12339A" w14:textId="77777777" w:rsidR="002D63A8" w:rsidRPr="00B8518B" w:rsidRDefault="002D63A8" w:rsidP="00523EA7">
          <w:pPr>
            <w:pStyle w:val="Zpat"/>
            <w:rPr>
              <w:rStyle w:val="slostrnky"/>
            </w:rPr>
          </w:pPr>
        </w:p>
      </w:tc>
      <w:tc>
        <w:tcPr>
          <w:tcW w:w="3458" w:type="dxa"/>
          <w:shd w:val="clear" w:color="auto" w:fill="auto"/>
          <w:tcMar>
            <w:top w:w="57" w:type="dxa"/>
            <w:left w:w="0" w:type="dxa"/>
            <w:right w:w="0" w:type="dxa"/>
          </w:tcMar>
        </w:tcPr>
        <w:p w14:paraId="4452772F" w14:textId="77777777" w:rsidR="002D63A8" w:rsidRDefault="002D63A8" w:rsidP="00523EA7">
          <w:pPr>
            <w:pStyle w:val="Zpat"/>
          </w:pPr>
        </w:p>
      </w:tc>
      <w:tc>
        <w:tcPr>
          <w:tcW w:w="5698" w:type="dxa"/>
          <w:shd w:val="clear" w:color="auto" w:fill="auto"/>
          <w:tcMar>
            <w:top w:w="57" w:type="dxa"/>
            <w:left w:w="0" w:type="dxa"/>
            <w:right w:w="0" w:type="dxa"/>
          </w:tcMar>
        </w:tcPr>
        <w:p w14:paraId="2AB3108E" w14:textId="77777777" w:rsidR="002D63A8" w:rsidRPr="00D6163D" w:rsidRDefault="002D63A8" w:rsidP="00D6163D">
          <w:pPr>
            <w:pStyle w:val="Druhdokumentu"/>
          </w:pPr>
        </w:p>
      </w:tc>
    </w:tr>
  </w:tbl>
  <w:p w14:paraId="2E3B9204" w14:textId="77777777" w:rsidR="002D63A8" w:rsidRPr="00D6163D" w:rsidRDefault="002D63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63A8" w14:paraId="72F5E99E" w14:textId="77777777" w:rsidTr="00B22106">
      <w:trPr>
        <w:trHeight w:hRule="exact" w:val="936"/>
      </w:trPr>
      <w:tc>
        <w:tcPr>
          <w:tcW w:w="1361" w:type="dxa"/>
          <w:tcMar>
            <w:left w:w="0" w:type="dxa"/>
            <w:right w:w="0" w:type="dxa"/>
          </w:tcMar>
        </w:tcPr>
        <w:p w14:paraId="5A695160" w14:textId="77777777" w:rsidR="002D63A8" w:rsidRPr="00B8518B" w:rsidRDefault="002D63A8" w:rsidP="00FC6389">
          <w:pPr>
            <w:pStyle w:val="Zpat"/>
            <w:rPr>
              <w:rStyle w:val="slostrnky"/>
            </w:rPr>
          </w:pPr>
        </w:p>
      </w:tc>
      <w:tc>
        <w:tcPr>
          <w:tcW w:w="3458" w:type="dxa"/>
          <w:shd w:val="clear" w:color="auto" w:fill="auto"/>
          <w:tcMar>
            <w:left w:w="0" w:type="dxa"/>
            <w:right w:w="0" w:type="dxa"/>
          </w:tcMar>
        </w:tcPr>
        <w:p w14:paraId="1563C883" w14:textId="77777777" w:rsidR="002D63A8" w:rsidRDefault="002D63A8" w:rsidP="00FC6389">
          <w:pPr>
            <w:pStyle w:val="Zpat"/>
          </w:pPr>
        </w:p>
      </w:tc>
      <w:tc>
        <w:tcPr>
          <w:tcW w:w="5756" w:type="dxa"/>
          <w:shd w:val="clear" w:color="auto" w:fill="auto"/>
          <w:tcMar>
            <w:left w:w="0" w:type="dxa"/>
            <w:right w:w="0" w:type="dxa"/>
          </w:tcMar>
        </w:tcPr>
        <w:p w14:paraId="30100E00" w14:textId="77777777" w:rsidR="002D63A8" w:rsidRPr="00D6163D" w:rsidRDefault="002D63A8" w:rsidP="00FC6389">
          <w:pPr>
            <w:pStyle w:val="Druhdokumentu"/>
          </w:pPr>
        </w:p>
      </w:tc>
    </w:tr>
    <w:tr w:rsidR="002D63A8" w14:paraId="451D347D" w14:textId="77777777" w:rsidTr="00B22106">
      <w:trPr>
        <w:trHeight w:hRule="exact" w:val="936"/>
      </w:trPr>
      <w:tc>
        <w:tcPr>
          <w:tcW w:w="1361" w:type="dxa"/>
          <w:tcMar>
            <w:left w:w="0" w:type="dxa"/>
            <w:right w:w="0" w:type="dxa"/>
          </w:tcMar>
        </w:tcPr>
        <w:p w14:paraId="5F104783" w14:textId="77777777" w:rsidR="002D63A8" w:rsidRPr="00B8518B" w:rsidRDefault="002D63A8" w:rsidP="00FC6389">
          <w:pPr>
            <w:pStyle w:val="Zpat"/>
            <w:rPr>
              <w:rStyle w:val="slostrnky"/>
            </w:rPr>
          </w:pPr>
        </w:p>
      </w:tc>
      <w:tc>
        <w:tcPr>
          <w:tcW w:w="3458" w:type="dxa"/>
          <w:shd w:val="clear" w:color="auto" w:fill="auto"/>
          <w:tcMar>
            <w:left w:w="0" w:type="dxa"/>
            <w:right w:w="0" w:type="dxa"/>
          </w:tcMar>
        </w:tcPr>
        <w:p w14:paraId="0E9442D6" w14:textId="77777777" w:rsidR="002D63A8" w:rsidRDefault="002D63A8" w:rsidP="00FC6389">
          <w:pPr>
            <w:pStyle w:val="Zpat"/>
          </w:pPr>
        </w:p>
      </w:tc>
      <w:tc>
        <w:tcPr>
          <w:tcW w:w="5756" w:type="dxa"/>
          <w:shd w:val="clear" w:color="auto" w:fill="auto"/>
          <w:tcMar>
            <w:left w:w="0" w:type="dxa"/>
            <w:right w:w="0" w:type="dxa"/>
          </w:tcMar>
        </w:tcPr>
        <w:p w14:paraId="68D4C1D7" w14:textId="77777777" w:rsidR="002D63A8" w:rsidRPr="00D6163D" w:rsidRDefault="002D63A8" w:rsidP="00FC6389">
          <w:pPr>
            <w:pStyle w:val="Druhdokumentu"/>
          </w:pPr>
        </w:p>
      </w:tc>
    </w:tr>
  </w:tbl>
  <w:p w14:paraId="0C738205" w14:textId="77777777" w:rsidR="002D63A8" w:rsidRPr="00D6163D" w:rsidRDefault="002D63A8" w:rsidP="00FC6389">
    <w:pPr>
      <w:pStyle w:val="Zhlav"/>
      <w:rPr>
        <w:sz w:val="8"/>
        <w:szCs w:val="8"/>
      </w:rPr>
    </w:pPr>
    <w:r>
      <w:rPr>
        <w:noProof/>
        <w:lang w:eastAsia="cs-CZ"/>
      </w:rPr>
      <w:drawing>
        <wp:anchor distT="0" distB="0" distL="114300" distR="114300" simplePos="0" relativeHeight="251672576" behindDoc="0" locked="1" layoutInCell="1" allowOverlap="1" wp14:anchorId="3AF0842A" wp14:editId="380B0804">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64FAECA" w14:textId="77777777" w:rsidR="002D63A8" w:rsidRPr="00460660" w:rsidRDefault="002D63A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F134E0D"/>
    <w:multiLevelType w:val="hybridMultilevel"/>
    <w:tmpl w:val="24DC90DC"/>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F5A1271"/>
    <w:multiLevelType w:val="hybridMultilevel"/>
    <w:tmpl w:val="A43CFB64"/>
    <w:lvl w:ilvl="0" w:tplc="186E829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46D4AE9"/>
    <w:multiLevelType w:val="singleLevel"/>
    <w:tmpl w:val="5450EB32"/>
    <w:lvl w:ilvl="0">
      <w:start w:val="1"/>
      <w:numFmt w:val="upperLetter"/>
      <w:lvlText w:val="%1."/>
      <w:lvlJc w:val="left"/>
      <w:pPr>
        <w:tabs>
          <w:tab w:val="num" w:pos="360"/>
        </w:tabs>
        <w:ind w:left="360" w:hanging="360"/>
      </w:pPr>
      <w:rPr>
        <w:rFont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3"/>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5"/>
  </w:num>
  <w:num w:numId="24">
    <w:abstractNumId w:val="0"/>
  </w:num>
  <w:num w:numId="25">
    <w:abstractNumId w:val="12"/>
  </w:num>
  <w:num w:numId="26">
    <w:abstractNumId w:val="6"/>
  </w:num>
  <w:num w:numId="27">
    <w:abstractNumId w:val="1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None" w15:userId="Pavlicová Karolín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1339F"/>
    <w:rsid w:val="00014412"/>
    <w:rsid w:val="00015AA7"/>
    <w:rsid w:val="00016BE5"/>
    <w:rsid w:val="000174E8"/>
    <w:rsid w:val="00017F3C"/>
    <w:rsid w:val="00020D8C"/>
    <w:rsid w:val="00022D17"/>
    <w:rsid w:val="00024A00"/>
    <w:rsid w:val="000338E9"/>
    <w:rsid w:val="0004040D"/>
    <w:rsid w:val="0004058B"/>
    <w:rsid w:val="000415F1"/>
    <w:rsid w:val="00041EC8"/>
    <w:rsid w:val="000466BC"/>
    <w:rsid w:val="00050F88"/>
    <w:rsid w:val="000563B4"/>
    <w:rsid w:val="00056C26"/>
    <w:rsid w:val="00057CE9"/>
    <w:rsid w:val="00062500"/>
    <w:rsid w:val="0006324B"/>
    <w:rsid w:val="0006499F"/>
    <w:rsid w:val="0006588D"/>
    <w:rsid w:val="00067A5E"/>
    <w:rsid w:val="00067EE3"/>
    <w:rsid w:val="000719BB"/>
    <w:rsid w:val="00072A65"/>
    <w:rsid w:val="00072C1E"/>
    <w:rsid w:val="000839DD"/>
    <w:rsid w:val="00092CC9"/>
    <w:rsid w:val="00095A11"/>
    <w:rsid w:val="00097D92"/>
    <w:rsid w:val="000A2EAF"/>
    <w:rsid w:val="000A389A"/>
    <w:rsid w:val="000A7A9C"/>
    <w:rsid w:val="000B4126"/>
    <w:rsid w:val="000B4EB8"/>
    <w:rsid w:val="000B52BB"/>
    <w:rsid w:val="000C41F2"/>
    <w:rsid w:val="000D22C4"/>
    <w:rsid w:val="000D27D1"/>
    <w:rsid w:val="000D3030"/>
    <w:rsid w:val="000D4621"/>
    <w:rsid w:val="000D5E72"/>
    <w:rsid w:val="000E1A7F"/>
    <w:rsid w:val="000E63E1"/>
    <w:rsid w:val="000F3953"/>
    <w:rsid w:val="000F3ACB"/>
    <w:rsid w:val="000F485A"/>
    <w:rsid w:val="00106A0E"/>
    <w:rsid w:val="0011040C"/>
    <w:rsid w:val="00110C72"/>
    <w:rsid w:val="00112864"/>
    <w:rsid w:val="00114472"/>
    <w:rsid w:val="00114988"/>
    <w:rsid w:val="00115069"/>
    <w:rsid w:val="001150F2"/>
    <w:rsid w:val="00115DD3"/>
    <w:rsid w:val="001218B6"/>
    <w:rsid w:val="001227F6"/>
    <w:rsid w:val="001258A6"/>
    <w:rsid w:val="00127173"/>
    <w:rsid w:val="00127F71"/>
    <w:rsid w:val="00140575"/>
    <w:rsid w:val="00143B89"/>
    <w:rsid w:val="00146BCB"/>
    <w:rsid w:val="0015452E"/>
    <w:rsid w:val="00156037"/>
    <w:rsid w:val="001656A2"/>
    <w:rsid w:val="00170EC5"/>
    <w:rsid w:val="001722FA"/>
    <w:rsid w:val="001747C1"/>
    <w:rsid w:val="00175425"/>
    <w:rsid w:val="00177B82"/>
    <w:rsid w:val="00177D6B"/>
    <w:rsid w:val="00181201"/>
    <w:rsid w:val="00182EAB"/>
    <w:rsid w:val="00191F90"/>
    <w:rsid w:val="001932A3"/>
    <w:rsid w:val="00193D8F"/>
    <w:rsid w:val="001950C2"/>
    <w:rsid w:val="001965B0"/>
    <w:rsid w:val="001966EA"/>
    <w:rsid w:val="00197CF8"/>
    <w:rsid w:val="001A0C14"/>
    <w:rsid w:val="001B0EDB"/>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6AF5"/>
    <w:rsid w:val="001E7845"/>
    <w:rsid w:val="001F0356"/>
    <w:rsid w:val="001F32EB"/>
    <w:rsid w:val="002037E4"/>
    <w:rsid w:val="002071BB"/>
    <w:rsid w:val="002072FA"/>
    <w:rsid w:val="002078C8"/>
    <w:rsid w:val="00207DF5"/>
    <w:rsid w:val="00223DAF"/>
    <w:rsid w:val="00224981"/>
    <w:rsid w:val="00227EE7"/>
    <w:rsid w:val="00233A53"/>
    <w:rsid w:val="00240B81"/>
    <w:rsid w:val="00242D08"/>
    <w:rsid w:val="00245F0A"/>
    <w:rsid w:val="00247D01"/>
    <w:rsid w:val="00250254"/>
    <w:rsid w:val="0025030F"/>
    <w:rsid w:val="00253538"/>
    <w:rsid w:val="00253C39"/>
    <w:rsid w:val="00261A5B"/>
    <w:rsid w:val="00262E5B"/>
    <w:rsid w:val="0026385B"/>
    <w:rsid w:val="00265B91"/>
    <w:rsid w:val="0026602F"/>
    <w:rsid w:val="0026731A"/>
    <w:rsid w:val="00272A15"/>
    <w:rsid w:val="00276AFE"/>
    <w:rsid w:val="00281F1B"/>
    <w:rsid w:val="00292096"/>
    <w:rsid w:val="002924B8"/>
    <w:rsid w:val="00292826"/>
    <w:rsid w:val="00293005"/>
    <w:rsid w:val="002932B9"/>
    <w:rsid w:val="002A30C7"/>
    <w:rsid w:val="002A3B57"/>
    <w:rsid w:val="002A3FFD"/>
    <w:rsid w:val="002A6820"/>
    <w:rsid w:val="002A7859"/>
    <w:rsid w:val="002B0E4A"/>
    <w:rsid w:val="002B2A0B"/>
    <w:rsid w:val="002B2F6E"/>
    <w:rsid w:val="002B4D14"/>
    <w:rsid w:val="002C04EE"/>
    <w:rsid w:val="002C31BF"/>
    <w:rsid w:val="002C4A72"/>
    <w:rsid w:val="002D1111"/>
    <w:rsid w:val="002D3364"/>
    <w:rsid w:val="002D35C5"/>
    <w:rsid w:val="002D4198"/>
    <w:rsid w:val="002D63A8"/>
    <w:rsid w:val="002D7FD6"/>
    <w:rsid w:val="002E02AC"/>
    <w:rsid w:val="002E0CD7"/>
    <w:rsid w:val="002E0CFB"/>
    <w:rsid w:val="002E23B8"/>
    <w:rsid w:val="002E2494"/>
    <w:rsid w:val="002E59CD"/>
    <w:rsid w:val="002E5C7B"/>
    <w:rsid w:val="002F4333"/>
    <w:rsid w:val="0030556D"/>
    <w:rsid w:val="00307641"/>
    <w:rsid w:val="00311F11"/>
    <w:rsid w:val="00315ACF"/>
    <w:rsid w:val="0031722E"/>
    <w:rsid w:val="00317B5A"/>
    <w:rsid w:val="00317DA0"/>
    <w:rsid w:val="00325FF5"/>
    <w:rsid w:val="00327EEF"/>
    <w:rsid w:val="00327F28"/>
    <w:rsid w:val="0033239F"/>
    <w:rsid w:val="003332F5"/>
    <w:rsid w:val="003339FF"/>
    <w:rsid w:val="00333C1C"/>
    <w:rsid w:val="00335697"/>
    <w:rsid w:val="00337694"/>
    <w:rsid w:val="0034274B"/>
    <w:rsid w:val="003429DA"/>
    <w:rsid w:val="0034333E"/>
    <w:rsid w:val="0034719F"/>
    <w:rsid w:val="00350A35"/>
    <w:rsid w:val="00353C1C"/>
    <w:rsid w:val="00353C9A"/>
    <w:rsid w:val="0035410B"/>
    <w:rsid w:val="0035531B"/>
    <w:rsid w:val="00356B56"/>
    <w:rsid w:val="003571D8"/>
    <w:rsid w:val="00357BC6"/>
    <w:rsid w:val="00361422"/>
    <w:rsid w:val="0036288F"/>
    <w:rsid w:val="00363DF7"/>
    <w:rsid w:val="003658CE"/>
    <w:rsid w:val="00370F1F"/>
    <w:rsid w:val="003717A3"/>
    <w:rsid w:val="003719BB"/>
    <w:rsid w:val="00372906"/>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33F2"/>
    <w:rsid w:val="003C5943"/>
    <w:rsid w:val="003C6721"/>
    <w:rsid w:val="003D756E"/>
    <w:rsid w:val="003E3955"/>
    <w:rsid w:val="003E3CE3"/>
    <w:rsid w:val="003E420D"/>
    <w:rsid w:val="003E4C13"/>
    <w:rsid w:val="003E79F5"/>
    <w:rsid w:val="003F1CFD"/>
    <w:rsid w:val="003F2EE3"/>
    <w:rsid w:val="0040352D"/>
    <w:rsid w:val="004040B9"/>
    <w:rsid w:val="00404BA2"/>
    <w:rsid w:val="004078F3"/>
    <w:rsid w:val="00413F8C"/>
    <w:rsid w:val="00416E9C"/>
    <w:rsid w:val="00427794"/>
    <w:rsid w:val="004304A9"/>
    <w:rsid w:val="00433AD5"/>
    <w:rsid w:val="004352C0"/>
    <w:rsid w:val="00450F07"/>
    <w:rsid w:val="004525D5"/>
    <w:rsid w:val="00452F69"/>
    <w:rsid w:val="00453CD3"/>
    <w:rsid w:val="00454716"/>
    <w:rsid w:val="00454BB9"/>
    <w:rsid w:val="004562A0"/>
    <w:rsid w:val="00457168"/>
    <w:rsid w:val="00460660"/>
    <w:rsid w:val="00464BA9"/>
    <w:rsid w:val="00472C13"/>
    <w:rsid w:val="00474C08"/>
    <w:rsid w:val="00474DD1"/>
    <w:rsid w:val="00474F4D"/>
    <w:rsid w:val="0048078A"/>
    <w:rsid w:val="00482524"/>
    <w:rsid w:val="00483969"/>
    <w:rsid w:val="0048486A"/>
    <w:rsid w:val="00486107"/>
    <w:rsid w:val="00487D41"/>
    <w:rsid w:val="004911B2"/>
    <w:rsid w:val="00491827"/>
    <w:rsid w:val="00493501"/>
    <w:rsid w:val="004948D1"/>
    <w:rsid w:val="00494CE0"/>
    <w:rsid w:val="004A0575"/>
    <w:rsid w:val="004B1A5C"/>
    <w:rsid w:val="004B2C03"/>
    <w:rsid w:val="004B34E9"/>
    <w:rsid w:val="004C10A0"/>
    <w:rsid w:val="004C4399"/>
    <w:rsid w:val="004C6480"/>
    <w:rsid w:val="004C709B"/>
    <w:rsid w:val="004C787C"/>
    <w:rsid w:val="004D37F6"/>
    <w:rsid w:val="004D45CB"/>
    <w:rsid w:val="004D5285"/>
    <w:rsid w:val="004D7A88"/>
    <w:rsid w:val="004E1A50"/>
    <w:rsid w:val="004E7A1F"/>
    <w:rsid w:val="004F1D17"/>
    <w:rsid w:val="004F23F8"/>
    <w:rsid w:val="004F44A0"/>
    <w:rsid w:val="004F4597"/>
    <w:rsid w:val="004F4B9B"/>
    <w:rsid w:val="00501B32"/>
    <w:rsid w:val="00503F3E"/>
    <w:rsid w:val="0050666E"/>
    <w:rsid w:val="00511AB9"/>
    <w:rsid w:val="00515634"/>
    <w:rsid w:val="00515B63"/>
    <w:rsid w:val="00517640"/>
    <w:rsid w:val="005210B3"/>
    <w:rsid w:val="00523096"/>
    <w:rsid w:val="00523BB5"/>
    <w:rsid w:val="00523EA7"/>
    <w:rsid w:val="0052701B"/>
    <w:rsid w:val="00533804"/>
    <w:rsid w:val="00533EF2"/>
    <w:rsid w:val="005406EB"/>
    <w:rsid w:val="00540C01"/>
    <w:rsid w:val="0054279B"/>
    <w:rsid w:val="00542AEE"/>
    <w:rsid w:val="005434A6"/>
    <w:rsid w:val="005502E7"/>
    <w:rsid w:val="00552763"/>
    <w:rsid w:val="00553101"/>
    <w:rsid w:val="00553375"/>
    <w:rsid w:val="00555884"/>
    <w:rsid w:val="00556DDF"/>
    <w:rsid w:val="00564DDD"/>
    <w:rsid w:val="0057081D"/>
    <w:rsid w:val="005736B7"/>
    <w:rsid w:val="00574274"/>
    <w:rsid w:val="00575E5A"/>
    <w:rsid w:val="00577A3C"/>
    <w:rsid w:val="00580245"/>
    <w:rsid w:val="005833EB"/>
    <w:rsid w:val="00584DC8"/>
    <w:rsid w:val="00585F88"/>
    <w:rsid w:val="005A1F44"/>
    <w:rsid w:val="005A3D2F"/>
    <w:rsid w:val="005B7F2B"/>
    <w:rsid w:val="005C3856"/>
    <w:rsid w:val="005D0BEA"/>
    <w:rsid w:val="005D3C39"/>
    <w:rsid w:val="005D4AB5"/>
    <w:rsid w:val="005E54F3"/>
    <w:rsid w:val="005F34EC"/>
    <w:rsid w:val="005F365C"/>
    <w:rsid w:val="0060115D"/>
    <w:rsid w:val="00601A8C"/>
    <w:rsid w:val="00604592"/>
    <w:rsid w:val="00604CB4"/>
    <w:rsid w:val="0060609A"/>
    <w:rsid w:val="00607E33"/>
    <w:rsid w:val="0061068E"/>
    <w:rsid w:val="00610698"/>
    <w:rsid w:val="006115D3"/>
    <w:rsid w:val="00614471"/>
    <w:rsid w:val="006146A5"/>
    <w:rsid w:val="00620402"/>
    <w:rsid w:val="00625493"/>
    <w:rsid w:val="006279CD"/>
    <w:rsid w:val="00636981"/>
    <w:rsid w:val="00637ACE"/>
    <w:rsid w:val="00640B30"/>
    <w:rsid w:val="0064190C"/>
    <w:rsid w:val="006446D1"/>
    <w:rsid w:val="00655976"/>
    <w:rsid w:val="0065610E"/>
    <w:rsid w:val="00660AD3"/>
    <w:rsid w:val="0066471D"/>
    <w:rsid w:val="0067248B"/>
    <w:rsid w:val="00673CDA"/>
    <w:rsid w:val="006776B6"/>
    <w:rsid w:val="00687D83"/>
    <w:rsid w:val="00691E7D"/>
    <w:rsid w:val="00692012"/>
    <w:rsid w:val="00693150"/>
    <w:rsid w:val="006A27B1"/>
    <w:rsid w:val="006A5570"/>
    <w:rsid w:val="006A689C"/>
    <w:rsid w:val="006A6CFA"/>
    <w:rsid w:val="006B3D79"/>
    <w:rsid w:val="006B6FE4"/>
    <w:rsid w:val="006B7D93"/>
    <w:rsid w:val="006C2343"/>
    <w:rsid w:val="006C3530"/>
    <w:rsid w:val="006C442A"/>
    <w:rsid w:val="006C4639"/>
    <w:rsid w:val="006D4276"/>
    <w:rsid w:val="006E0578"/>
    <w:rsid w:val="006E0F98"/>
    <w:rsid w:val="006E1025"/>
    <w:rsid w:val="006E314D"/>
    <w:rsid w:val="006F6B09"/>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C7"/>
    <w:rsid w:val="00743525"/>
    <w:rsid w:val="00744F6A"/>
    <w:rsid w:val="00745555"/>
    <w:rsid w:val="007541A2"/>
    <w:rsid w:val="00754253"/>
    <w:rsid w:val="00755818"/>
    <w:rsid w:val="00756F68"/>
    <w:rsid w:val="00761FE3"/>
    <w:rsid w:val="0076286B"/>
    <w:rsid w:val="00766846"/>
    <w:rsid w:val="0076790E"/>
    <w:rsid w:val="00767A14"/>
    <w:rsid w:val="00773DC0"/>
    <w:rsid w:val="00773F80"/>
    <w:rsid w:val="0077673A"/>
    <w:rsid w:val="007773AC"/>
    <w:rsid w:val="007846E1"/>
    <w:rsid w:val="007847D6"/>
    <w:rsid w:val="00784A34"/>
    <w:rsid w:val="00796DC1"/>
    <w:rsid w:val="007A0FFE"/>
    <w:rsid w:val="007A2107"/>
    <w:rsid w:val="007A2E2C"/>
    <w:rsid w:val="007A3BD6"/>
    <w:rsid w:val="007A5172"/>
    <w:rsid w:val="007A67A0"/>
    <w:rsid w:val="007B1E1B"/>
    <w:rsid w:val="007B570C"/>
    <w:rsid w:val="007C4414"/>
    <w:rsid w:val="007C5340"/>
    <w:rsid w:val="007D313E"/>
    <w:rsid w:val="007D5A8D"/>
    <w:rsid w:val="007E0287"/>
    <w:rsid w:val="007E2234"/>
    <w:rsid w:val="007E2FF3"/>
    <w:rsid w:val="007E4A6E"/>
    <w:rsid w:val="007E79E4"/>
    <w:rsid w:val="007F15FF"/>
    <w:rsid w:val="007F1C8D"/>
    <w:rsid w:val="007F3581"/>
    <w:rsid w:val="007F56A7"/>
    <w:rsid w:val="00800851"/>
    <w:rsid w:val="008014DD"/>
    <w:rsid w:val="008023D8"/>
    <w:rsid w:val="00802A02"/>
    <w:rsid w:val="00803601"/>
    <w:rsid w:val="008043EF"/>
    <w:rsid w:val="00805477"/>
    <w:rsid w:val="00807C89"/>
    <w:rsid w:val="00807DD0"/>
    <w:rsid w:val="00815605"/>
    <w:rsid w:val="00815A58"/>
    <w:rsid w:val="00815C1B"/>
    <w:rsid w:val="00815F1A"/>
    <w:rsid w:val="00821D01"/>
    <w:rsid w:val="00822B88"/>
    <w:rsid w:val="00826B7B"/>
    <w:rsid w:val="00831DE9"/>
    <w:rsid w:val="008329D0"/>
    <w:rsid w:val="00833899"/>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911C4"/>
    <w:rsid w:val="00892E97"/>
    <w:rsid w:val="008A0DC8"/>
    <w:rsid w:val="008A1B8C"/>
    <w:rsid w:val="008A3568"/>
    <w:rsid w:val="008B2021"/>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709F"/>
    <w:rsid w:val="008E7191"/>
    <w:rsid w:val="008E7D02"/>
    <w:rsid w:val="008F08B6"/>
    <w:rsid w:val="008F18D6"/>
    <w:rsid w:val="008F1DFC"/>
    <w:rsid w:val="008F2C9B"/>
    <w:rsid w:val="008F4655"/>
    <w:rsid w:val="008F797B"/>
    <w:rsid w:val="00901E8E"/>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1710"/>
    <w:rsid w:val="00952C2C"/>
    <w:rsid w:val="0095698B"/>
    <w:rsid w:val="00957FB9"/>
    <w:rsid w:val="00962223"/>
    <w:rsid w:val="00962258"/>
    <w:rsid w:val="00962D3D"/>
    <w:rsid w:val="00964860"/>
    <w:rsid w:val="009677CF"/>
    <w:rsid w:val="009678B7"/>
    <w:rsid w:val="00971B34"/>
    <w:rsid w:val="00974ECE"/>
    <w:rsid w:val="009754CC"/>
    <w:rsid w:val="0097698E"/>
    <w:rsid w:val="00977F79"/>
    <w:rsid w:val="00992D9C"/>
    <w:rsid w:val="00996409"/>
    <w:rsid w:val="00996CB8"/>
    <w:rsid w:val="009978AE"/>
    <w:rsid w:val="00997E74"/>
    <w:rsid w:val="009A1C30"/>
    <w:rsid w:val="009B2943"/>
    <w:rsid w:val="009B2E97"/>
    <w:rsid w:val="009B5146"/>
    <w:rsid w:val="009C0F4D"/>
    <w:rsid w:val="009C3AE1"/>
    <w:rsid w:val="009C418E"/>
    <w:rsid w:val="009C442C"/>
    <w:rsid w:val="009D20A1"/>
    <w:rsid w:val="009D2EAA"/>
    <w:rsid w:val="009E07F4"/>
    <w:rsid w:val="009E48CE"/>
    <w:rsid w:val="009E7F82"/>
    <w:rsid w:val="009F0CF5"/>
    <w:rsid w:val="009F309B"/>
    <w:rsid w:val="009F392E"/>
    <w:rsid w:val="009F4AE9"/>
    <w:rsid w:val="009F53C5"/>
    <w:rsid w:val="00A00893"/>
    <w:rsid w:val="00A029D8"/>
    <w:rsid w:val="00A04F28"/>
    <w:rsid w:val="00A0740E"/>
    <w:rsid w:val="00A12463"/>
    <w:rsid w:val="00A13E4E"/>
    <w:rsid w:val="00A232BA"/>
    <w:rsid w:val="00A23DA4"/>
    <w:rsid w:val="00A25666"/>
    <w:rsid w:val="00A26CBA"/>
    <w:rsid w:val="00A3626D"/>
    <w:rsid w:val="00A4050F"/>
    <w:rsid w:val="00A4543D"/>
    <w:rsid w:val="00A50641"/>
    <w:rsid w:val="00A530BF"/>
    <w:rsid w:val="00A6177B"/>
    <w:rsid w:val="00A635F9"/>
    <w:rsid w:val="00A66136"/>
    <w:rsid w:val="00A70D27"/>
    <w:rsid w:val="00A71189"/>
    <w:rsid w:val="00A72842"/>
    <w:rsid w:val="00A7364A"/>
    <w:rsid w:val="00A737CE"/>
    <w:rsid w:val="00A7451A"/>
    <w:rsid w:val="00A74DCC"/>
    <w:rsid w:val="00A753ED"/>
    <w:rsid w:val="00A77512"/>
    <w:rsid w:val="00A85D4F"/>
    <w:rsid w:val="00A85EA9"/>
    <w:rsid w:val="00A867A6"/>
    <w:rsid w:val="00A94C2F"/>
    <w:rsid w:val="00A95C0A"/>
    <w:rsid w:val="00AA13C8"/>
    <w:rsid w:val="00AA3E17"/>
    <w:rsid w:val="00AA4CBB"/>
    <w:rsid w:val="00AA576A"/>
    <w:rsid w:val="00AA65FA"/>
    <w:rsid w:val="00AA7351"/>
    <w:rsid w:val="00AA7AD2"/>
    <w:rsid w:val="00AB1063"/>
    <w:rsid w:val="00AB58B7"/>
    <w:rsid w:val="00AC01E9"/>
    <w:rsid w:val="00AD056F"/>
    <w:rsid w:val="00AD0C7B"/>
    <w:rsid w:val="00AD1771"/>
    <w:rsid w:val="00AD1786"/>
    <w:rsid w:val="00AD2564"/>
    <w:rsid w:val="00AD282A"/>
    <w:rsid w:val="00AD2CE9"/>
    <w:rsid w:val="00AD339A"/>
    <w:rsid w:val="00AD4FF9"/>
    <w:rsid w:val="00AD5F1A"/>
    <w:rsid w:val="00AD6731"/>
    <w:rsid w:val="00AD6E8C"/>
    <w:rsid w:val="00AD6F68"/>
    <w:rsid w:val="00AD792A"/>
    <w:rsid w:val="00AE004A"/>
    <w:rsid w:val="00AE1D4A"/>
    <w:rsid w:val="00AE3BB4"/>
    <w:rsid w:val="00AE6B2B"/>
    <w:rsid w:val="00AF04BF"/>
    <w:rsid w:val="00B008D5"/>
    <w:rsid w:val="00B01795"/>
    <w:rsid w:val="00B02F73"/>
    <w:rsid w:val="00B04165"/>
    <w:rsid w:val="00B0619F"/>
    <w:rsid w:val="00B13A26"/>
    <w:rsid w:val="00B1425B"/>
    <w:rsid w:val="00B15D0D"/>
    <w:rsid w:val="00B22106"/>
    <w:rsid w:val="00B24E6A"/>
    <w:rsid w:val="00B4151E"/>
    <w:rsid w:val="00B429CF"/>
    <w:rsid w:val="00B448FF"/>
    <w:rsid w:val="00B47984"/>
    <w:rsid w:val="00B5431A"/>
    <w:rsid w:val="00B60046"/>
    <w:rsid w:val="00B61530"/>
    <w:rsid w:val="00B62224"/>
    <w:rsid w:val="00B645BC"/>
    <w:rsid w:val="00B645ED"/>
    <w:rsid w:val="00B70267"/>
    <w:rsid w:val="00B7536D"/>
    <w:rsid w:val="00B75EE1"/>
    <w:rsid w:val="00B77481"/>
    <w:rsid w:val="00B77C6D"/>
    <w:rsid w:val="00B80E53"/>
    <w:rsid w:val="00B82A36"/>
    <w:rsid w:val="00B83A53"/>
    <w:rsid w:val="00B8518B"/>
    <w:rsid w:val="00B91757"/>
    <w:rsid w:val="00B920B5"/>
    <w:rsid w:val="00B966D7"/>
    <w:rsid w:val="00B97CC3"/>
    <w:rsid w:val="00BA5A03"/>
    <w:rsid w:val="00BB4AF2"/>
    <w:rsid w:val="00BC06C4"/>
    <w:rsid w:val="00BC1143"/>
    <w:rsid w:val="00BC3DCA"/>
    <w:rsid w:val="00BC56C3"/>
    <w:rsid w:val="00BC663E"/>
    <w:rsid w:val="00BC6D2B"/>
    <w:rsid w:val="00BD4556"/>
    <w:rsid w:val="00BD4D0B"/>
    <w:rsid w:val="00BD7E91"/>
    <w:rsid w:val="00BD7F0D"/>
    <w:rsid w:val="00BE3464"/>
    <w:rsid w:val="00BE49F4"/>
    <w:rsid w:val="00BE6CA9"/>
    <w:rsid w:val="00BF1A2F"/>
    <w:rsid w:val="00BF23E0"/>
    <w:rsid w:val="00BF4CB0"/>
    <w:rsid w:val="00BF6325"/>
    <w:rsid w:val="00C02417"/>
    <w:rsid w:val="00C02D0A"/>
    <w:rsid w:val="00C03A6E"/>
    <w:rsid w:val="00C0426C"/>
    <w:rsid w:val="00C057D7"/>
    <w:rsid w:val="00C07F1F"/>
    <w:rsid w:val="00C15241"/>
    <w:rsid w:val="00C1688F"/>
    <w:rsid w:val="00C20128"/>
    <w:rsid w:val="00C20E63"/>
    <w:rsid w:val="00C226C0"/>
    <w:rsid w:val="00C30F06"/>
    <w:rsid w:val="00C3709A"/>
    <w:rsid w:val="00C41FD3"/>
    <w:rsid w:val="00C42FE6"/>
    <w:rsid w:val="00C4456C"/>
    <w:rsid w:val="00C44F6A"/>
    <w:rsid w:val="00C478AC"/>
    <w:rsid w:val="00C52C1E"/>
    <w:rsid w:val="00C53EBD"/>
    <w:rsid w:val="00C56D0C"/>
    <w:rsid w:val="00C57268"/>
    <w:rsid w:val="00C574FE"/>
    <w:rsid w:val="00C6198E"/>
    <w:rsid w:val="00C62B9D"/>
    <w:rsid w:val="00C708EA"/>
    <w:rsid w:val="00C7216F"/>
    <w:rsid w:val="00C75F96"/>
    <w:rsid w:val="00C7745B"/>
    <w:rsid w:val="00C776E5"/>
    <w:rsid w:val="00C778A5"/>
    <w:rsid w:val="00C81E21"/>
    <w:rsid w:val="00C92225"/>
    <w:rsid w:val="00C93433"/>
    <w:rsid w:val="00C95162"/>
    <w:rsid w:val="00C95390"/>
    <w:rsid w:val="00C96932"/>
    <w:rsid w:val="00CA164D"/>
    <w:rsid w:val="00CA1C4B"/>
    <w:rsid w:val="00CA54A8"/>
    <w:rsid w:val="00CB21C4"/>
    <w:rsid w:val="00CB3151"/>
    <w:rsid w:val="00CB6A37"/>
    <w:rsid w:val="00CB7684"/>
    <w:rsid w:val="00CB7E3E"/>
    <w:rsid w:val="00CC31CF"/>
    <w:rsid w:val="00CC4380"/>
    <w:rsid w:val="00CC7C8F"/>
    <w:rsid w:val="00CD1FC4"/>
    <w:rsid w:val="00CE22D6"/>
    <w:rsid w:val="00CE2AC2"/>
    <w:rsid w:val="00CE5668"/>
    <w:rsid w:val="00CE5C49"/>
    <w:rsid w:val="00CE62A4"/>
    <w:rsid w:val="00CF112C"/>
    <w:rsid w:val="00CF4237"/>
    <w:rsid w:val="00CF681A"/>
    <w:rsid w:val="00D034A0"/>
    <w:rsid w:val="00D03583"/>
    <w:rsid w:val="00D06204"/>
    <w:rsid w:val="00D10A2D"/>
    <w:rsid w:val="00D139AC"/>
    <w:rsid w:val="00D145E1"/>
    <w:rsid w:val="00D21061"/>
    <w:rsid w:val="00D25DE4"/>
    <w:rsid w:val="00D31334"/>
    <w:rsid w:val="00D31E39"/>
    <w:rsid w:val="00D37B14"/>
    <w:rsid w:val="00D4108E"/>
    <w:rsid w:val="00D44668"/>
    <w:rsid w:val="00D57BFB"/>
    <w:rsid w:val="00D60552"/>
    <w:rsid w:val="00D6163D"/>
    <w:rsid w:val="00D6259C"/>
    <w:rsid w:val="00D64003"/>
    <w:rsid w:val="00D7297C"/>
    <w:rsid w:val="00D768E5"/>
    <w:rsid w:val="00D76F4E"/>
    <w:rsid w:val="00D807D9"/>
    <w:rsid w:val="00D80D98"/>
    <w:rsid w:val="00D831A3"/>
    <w:rsid w:val="00D86B83"/>
    <w:rsid w:val="00D90164"/>
    <w:rsid w:val="00D919BB"/>
    <w:rsid w:val="00D96121"/>
    <w:rsid w:val="00D97BE3"/>
    <w:rsid w:val="00DA3711"/>
    <w:rsid w:val="00DB18F1"/>
    <w:rsid w:val="00DB1C35"/>
    <w:rsid w:val="00DB1DCD"/>
    <w:rsid w:val="00DB49D3"/>
    <w:rsid w:val="00DB5BA7"/>
    <w:rsid w:val="00DB619A"/>
    <w:rsid w:val="00DC183C"/>
    <w:rsid w:val="00DC6ED4"/>
    <w:rsid w:val="00DD2426"/>
    <w:rsid w:val="00DD46F3"/>
    <w:rsid w:val="00DD5626"/>
    <w:rsid w:val="00DE51A5"/>
    <w:rsid w:val="00DE56F2"/>
    <w:rsid w:val="00DE5ED5"/>
    <w:rsid w:val="00DE6A35"/>
    <w:rsid w:val="00DF116D"/>
    <w:rsid w:val="00DF2592"/>
    <w:rsid w:val="00DF2782"/>
    <w:rsid w:val="00DF278F"/>
    <w:rsid w:val="00E01EA1"/>
    <w:rsid w:val="00E02C82"/>
    <w:rsid w:val="00E04FB7"/>
    <w:rsid w:val="00E074A7"/>
    <w:rsid w:val="00E11ACD"/>
    <w:rsid w:val="00E121A6"/>
    <w:rsid w:val="00E1257B"/>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719"/>
    <w:rsid w:val="00E628BC"/>
    <w:rsid w:val="00E665C3"/>
    <w:rsid w:val="00E66E9E"/>
    <w:rsid w:val="00E7218A"/>
    <w:rsid w:val="00E73EEC"/>
    <w:rsid w:val="00E74868"/>
    <w:rsid w:val="00E84963"/>
    <w:rsid w:val="00E86144"/>
    <w:rsid w:val="00E878EE"/>
    <w:rsid w:val="00E96957"/>
    <w:rsid w:val="00E97822"/>
    <w:rsid w:val="00E97E22"/>
    <w:rsid w:val="00EA0A81"/>
    <w:rsid w:val="00EA5517"/>
    <w:rsid w:val="00EA6EC7"/>
    <w:rsid w:val="00EB0647"/>
    <w:rsid w:val="00EB104F"/>
    <w:rsid w:val="00EB15FC"/>
    <w:rsid w:val="00EB1843"/>
    <w:rsid w:val="00EB2EF4"/>
    <w:rsid w:val="00EB46E5"/>
    <w:rsid w:val="00EB5D4D"/>
    <w:rsid w:val="00EB756A"/>
    <w:rsid w:val="00EC10AE"/>
    <w:rsid w:val="00ED0703"/>
    <w:rsid w:val="00ED14BD"/>
    <w:rsid w:val="00ED6360"/>
    <w:rsid w:val="00ED78D2"/>
    <w:rsid w:val="00EE2244"/>
    <w:rsid w:val="00EE3C5F"/>
    <w:rsid w:val="00EE5FE5"/>
    <w:rsid w:val="00EE7882"/>
    <w:rsid w:val="00EF3CB1"/>
    <w:rsid w:val="00EF52A3"/>
    <w:rsid w:val="00EF66B9"/>
    <w:rsid w:val="00EF6CDE"/>
    <w:rsid w:val="00F016C7"/>
    <w:rsid w:val="00F12DEC"/>
    <w:rsid w:val="00F1664F"/>
    <w:rsid w:val="00F1715C"/>
    <w:rsid w:val="00F17E8A"/>
    <w:rsid w:val="00F20DE3"/>
    <w:rsid w:val="00F21FAD"/>
    <w:rsid w:val="00F233B6"/>
    <w:rsid w:val="00F2585B"/>
    <w:rsid w:val="00F310F8"/>
    <w:rsid w:val="00F31939"/>
    <w:rsid w:val="00F353AE"/>
    <w:rsid w:val="00F35939"/>
    <w:rsid w:val="00F40CD5"/>
    <w:rsid w:val="00F44AC3"/>
    <w:rsid w:val="00F45607"/>
    <w:rsid w:val="00F45B1E"/>
    <w:rsid w:val="00F46000"/>
    <w:rsid w:val="00F4722B"/>
    <w:rsid w:val="00F54432"/>
    <w:rsid w:val="00F569C6"/>
    <w:rsid w:val="00F575B7"/>
    <w:rsid w:val="00F60757"/>
    <w:rsid w:val="00F659EB"/>
    <w:rsid w:val="00F7345A"/>
    <w:rsid w:val="00F74B69"/>
    <w:rsid w:val="00F74C1E"/>
    <w:rsid w:val="00F757ED"/>
    <w:rsid w:val="00F857C0"/>
    <w:rsid w:val="00F86088"/>
    <w:rsid w:val="00F86BA6"/>
    <w:rsid w:val="00F9156D"/>
    <w:rsid w:val="00F93E20"/>
    <w:rsid w:val="00FA3F07"/>
    <w:rsid w:val="00FA65F0"/>
    <w:rsid w:val="00FA7FD7"/>
    <w:rsid w:val="00FB135C"/>
    <w:rsid w:val="00FB6342"/>
    <w:rsid w:val="00FC169F"/>
    <w:rsid w:val="00FC2CE5"/>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515BF"/>
  <w14:defaultImageDpi w14:val="32767"/>
  <w15:docId w15:val="{F71A229D-E505-461D-9F46-AF87DDDE4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494CE0"/>
  </w:style>
  <w:style w:type="paragraph" w:customStyle="1" w:styleId="Odrka1-4">
    <w:name w:val="_Odrážka_1-4_•"/>
    <w:basedOn w:val="Odrka1-1"/>
    <w:qFormat/>
    <w:rsid w:val="00584DC8"/>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584DC8"/>
    <w:pPr>
      <w:tabs>
        <w:tab w:val="clear" w:pos="2041"/>
        <w:tab w:val="num" w:pos="2325"/>
      </w:tabs>
      <w:spacing w:after="40"/>
      <w:ind w:left="2325" w:hanging="284"/>
    </w:pPr>
  </w:style>
  <w:style w:type="paragraph" w:customStyle="1" w:styleId="Odstavec1-4a">
    <w:name w:val="_Odstavec_1-4_(a)"/>
    <w:basedOn w:val="Odstavec1-1a"/>
    <w:qFormat/>
    <w:rsid w:val="00584DC8"/>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C70B308-219A-4366-9EC7-7043E842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24</TotalTime>
  <Pages>44</Pages>
  <Words>19263</Words>
  <Characters>113658</Characters>
  <Application>Microsoft Office Word</Application>
  <DocSecurity>0</DocSecurity>
  <Lines>947</Lines>
  <Paragraphs>265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13</cp:revision>
  <cp:lastPrinted>2019-07-29T14:57:00Z</cp:lastPrinted>
  <dcterms:created xsi:type="dcterms:W3CDTF">2020-12-22T09:59:00Z</dcterms:created>
  <dcterms:modified xsi:type="dcterms:W3CDTF">2020-12-22T11:17:00Z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